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8B8" w:rsidRPr="003005E9" w:rsidRDefault="009638B8">
      <w:pPr>
        <w:rPr>
          <w:ins w:id="0" w:author="Author"/>
          <w:b/>
          <w:bCs/>
          <w:sz w:val="20"/>
          <w:lang w:val="en-US"/>
          <w:rPrChange w:id="1" w:author="Author">
            <w:rPr>
              <w:ins w:id="2" w:author="Author"/>
            </w:rPr>
          </w:rPrChange>
        </w:rPr>
      </w:pPr>
      <w:bookmarkStart w:id="3" w:name="_GoBack"/>
      <w:bookmarkEnd w:id="3"/>
      <w:ins w:id="4" w:author="Author">
        <w:r w:rsidRPr="003005E9">
          <w:rPr>
            <w:b/>
            <w:bCs/>
            <w:sz w:val="20"/>
            <w:lang w:val="en-US"/>
            <w:rPrChange w:id="5" w:author="Author">
              <w:rPr/>
            </w:rPrChange>
          </w:rPr>
          <w:t>Annex II</w:t>
        </w:r>
      </w:ins>
    </w:p>
    <w:p w:rsidR="009638B8" w:rsidRPr="003005E9" w:rsidRDefault="009638B8">
      <w:pPr>
        <w:rPr>
          <w:ins w:id="6" w:author="Author"/>
          <w:b/>
          <w:bCs/>
          <w:sz w:val="20"/>
          <w:lang w:val="en-US"/>
          <w:rPrChange w:id="7" w:author="Author">
            <w:rPr>
              <w:ins w:id="8" w:author="Author"/>
            </w:rPr>
          </w:rPrChange>
        </w:rPr>
      </w:pPr>
    </w:p>
    <w:tbl>
      <w:tblPr>
        <w:tblW w:w="1996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7"/>
        <w:gridCol w:w="2256"/>
        <w:gridCol w:w="8556"/>
        <w:tblGridChange w:id="9">
          <w:tblGrid>
            <w:gridCol w:w="108"/>
            <w:gridCol w:w="9049"/>
            <w:gridCol w:w="108"/>
            <w:gridCol w:w="2148"/>
            <w:gridCol w:w="108"/>
            <w:gridCol w:w="8448"/>
            <w:gridCol w:w="108"/>
          </w:tblGrid>
        </w:tblGridChange>
      </w:tblGrid>
      <w:tr w:rsidR="00173EC2" w:rsidRPr="00173EC2" w:rsidTr="00C21037">
        <w:trPr>
          <w:trHeight w:val="300"/>
        </w:trPr>
        <w:tc>
          <w:tcPr>
            <w:tcW w:w="91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83CCB" w:rsidRPr="00E00B83" w:rsidRDefault="00C16324" w:rsidP="00783CCB">
            <w:pPr>
              <w:rPr>
                <w:b/>
                <w:bCs/>
                <w:sz w:val="20"/>
                <w:lang w:val="en-US"/>
              </w:rPr>
            </w:pPr>
            <w:r w:rsidRPr="00E00B83">
              <w:rPr>
                <w:b/>
                <w:bCs/>
                <w:sz w:val="20"/>
                <w:lang w:val="en-US"/>
              </w:rPr>
              <w:t>S.13.0</w:t>
            </w:r>
            <w:r w:rsidR="005F422A" w:rsidRPr="00173EC2">
              <w:rPr>
                <w:b/>
                <w:bCs/>
                <w:sz w:val="20"/>
                <w:lang w:val="en-US"/>
              </w:rPr>
              <w:t>1</w:t>
            </w:r>
            <w:r w:rsidR="00173EC2" w:rsidRPr="00173EC2">
              <w:rPr>
                <w:b/>
                <w:bCs/>
                <w:sz w:val="20"/>
                <w:lang w:val="en-US"/>
              </w:rPr>
              <w:t>.</w:t>
            </w:r>
            <w:r w:rsidR="00783CCB" w:rsidRPr="00E00B83">
              <w:rPr>
                <w:b/>
                <w:bCs/>
                <w:sz w:val="20"/>
                <w:lang w:val="en-US"/>
              </w:rPr>
              <w:t xml:space="preserve"> - Projection of future </w:t>
            </w:r>
            <w:r w:rsidR="00685908" w:rsidRPr="00173EC2">
              <w:rPr>
                <w:b/>
                <w:bCs/>
                <w:sz w:val="20"/>
                <w:lang w:val="en-US"/>
              </w:rPr>
              <w:t xml:space="preserve">gross </w:t>
            </w:r>
            <w:r w:rsidR="00783CCB" w:rsidRPr="00E00B83">
              <w:rPr>
                <w:b/>
                <w:bCs/>
                <w:sz w:val="20"/>
                <w:lang w:val="en-US"/>
              </w:rPr>
              <w:t>cash flows (Best Estimate -life)</w:t>
            </w:r>
            <w:r w:rsidR="005F422A" w:rsidRPr="00173EC2">
              <w:rPr>
                <w:b/>
                <w:bCs/>
                <w:sz w:val="20"/>
                <w:lang w:val="en-US"/>
              </w:rPr>
              <w:t xml:space="preserve"> (Old TP-F2)</w:t>
            </w:r>
          </w:p>
          <w:p w:rsidR="00C16324" w:rsidRPr="00E00B83" w:rsidRDefault="00C16324" w:rsidP="00C16324">
            <w:pPr>
              <w:rPr>
                <w:b/>
                <w:bCs/>
                <w:sz w:val="20"/>
                <w:lang w:val="en-US"/>
              </w:rPr>
            </w:pPr>
          </w:p>
          <w:p w:rsidR="00783CCB" w:rsidRPr="00173EC2" w:rsidRDefault="00783CCB" w:rsidP="00E00B83">
            <w:pPr>
              <w:spacing w:line="276" w:lineRule="auto"/>
              <w:rPr>
                <w:b/>
                <w:bCs/>
                <w:sz w:val="20"/>
                <w:lang w:val="en-US"/>
              </w:rPr>
            </w:pPr>
            <w:r w:rsidRPr="00E00B83">
              <w:rPr>
                <w:b/>
                <w:bCs/>
                <w:sz w:val="20"/>
                <w:lang w:val="en-US"/>
              </w:rPr>
              <w:t>General comments :</w:t>
            </w:r>
          </w:p>
          <w:p w:rsidR="00B72203" w:rsidRPr="00E00B83" w:rsidRDefault="00C21037" w:rsidP="00E00B83">
            <w:pPr>
              <w:spacing w:line="276" w:lineRule="auto"/>
              <w:jc w:val="both"/>
              <w:rPr>
                <w:sz w:val="20"/>
                <w:lang w:val="en-US"/>
              </w:rPr>
            </w:pPr>
            <w:r w:rsidRPr="00E00B83">
              <w:rPr>
                <w:sz w:val="20"/>
                <w:lang w:val="en-US"/>
              </w:rPr>
              <w:t xml:space="preserve">This Annex contains additional instructions in relation to the </w:t>
            </w:r>
            <w:r w:rsidR="00B72203" w:rsidRPr="00E00B83">
              <w:rPr>
                <w:sz w:val="20"/>
                <w:lang w:val="en-US"/>
              </w:rPr>
              <w:t>templates</w:t>
            </w:r>
            <w:r w:rsidRPr="00E00B83">
              <w:rPr>
                <w:sz w:val="20"/>
                <w:lang w:val="en-US"/>
              </w:rPr>
              <w:t xml:space="preserve"> included in Annex I of this Regulation. </w:t>
            </w:r>
            <w:r w:rsidR="00B72203" w:rsidRPr="00E00B83">
              <w:rPr>
                <w:sz w:val="20"/>
                <w:lang w:val="en-US"/>
              </w:rPr>
              <w:t>The first column of the next table identifies the items to be reported by identifying the columns and lines as show</w:t>
            </w:r>
            <w:r w:rsidR="005F422A" w:rsidRPr="00173EC2">
              <w:rPr>
                <w:sz w:val="20"/>
                <w:lang w:val="en-US"/>
              </w:rPr>
              <w:t>n</w:t>
            </w:r>
            <w:r w:rsidR="00B72203" w:rsidRPr="00E00B83">
              <w:rPr>
                <w:sz w:val="20"/>
                <w:lang w:val="en-US"/>
              </w:rPr>
              <w:t xml:space="preserve"> in the template in Annex I.</w:t>
            </w:r>
          </w:p>
          <w:p w:rsidR="00C21037" w:rsidRPr="00E00B83" w:rsidRDefault="00C21037" w:rsidP="00E00B83">
            <w:pPr>
              <w:spacing w:line="276" w:lineRule="auto"/>
              <w:rPr>
                <w:b/>
                <w:bCs/>
                <w:sz w:val="20"/>
                <w:lang w:val="en-US"/>
              </w:rPr>
            </w:pPr>
          </w:p>
          <w:p w:rsidR="00685908" w:rsidRPr="00173EC2" w:rsidRDefault="00685908" w:rsidP="00E00B83">
            <w:pPr>
              <w:spacing w:line="276" w:lineRule="auto"/>
              <w:jc w:val="both"/>
              <w:rPr>
                <w:sz w:val="20"/>
                <w:lang w:val="en-US"/>
              </w:rPr>
            </w:pPr>
            <w:r w:rsidRPr="00173EC2">
              <w:rPr>
                <w:sz w:val="20"/>
                <w:lang w:val="en-US"/>
              </w:rPr>
              <w:t>This annex relates to annual submission of information for individual entities.</w:t>
            </w:r>
          </w:p>
          <w:p w:rsidR="00685908" w:rsidRPr="00173EC2" w:rsidRDefault="00685908" w:rsidP="00E00B83">
            <w:pPr>
              <w:spacing w:line="276" w:lineRule="auto"/>
              <w:jc w:val="both"/>
              <w:rPr>
                <w:sz w:val="20"/>
                <w:lang w:val="en-US"/>
              </w:rPr>
            </w:pPr>
          </w:p>
          <w:p w:rsidR="008D4C0A" w:rsidRPr="00173EC2" w:rsidRDefault="006630B3" w:rsidP="00E00B83">
            <w:pPr>
              <w:spacing w:line="276" w:lineRule="auto"/>
              <w:jc w:val="both"/>
              <w:rPr>
                <w:sz w:val="20"/>
                <w:lang w:val="en-US"/>
              </w:rPr>
            </w:pPr>
            <w:r w:rsidRPr="00E00B83">
              <w:rPr>
                <w:sz w:val="20"/>
                <w:lang w:val="en-US"/>
              </w:rPr>
              <w:t xml:space="preserve">This template </w:t>
            </w:r>
            <w:r w:rsidR="00B72203" w:rsidRPr="00173EC2">
              <w:rPr>
                <w:sz w:val="20"/>
                <w:lang w:val="en-US"/>
              </w:rPr>
              <w:t>sh</w:t>
            </w:r>
            <w:r w:rsidR="005F422A" w:rsidRPr="00173EC2">
              <w:rPr>
                <w:sz w:val="20"/>
                <w:lang w:val="en-US"/>
              </w:rPr>
              <w:t>all</w:t>
            </w:r>
            <w:r w:rsidR="00B72203" w:rsidRPr="00173EC2">
              <w:rPr>
                <w:sz w:val="20"/>
                <w:lang w:val="en-US"/>
              </w:rPr>
              <w:t xml:space="preserve"> include information only in relation to the</w:t>
            </w:r>
            <w:r w:rsidRPr="00E00B83">
              <w:rPr>
                <w:sz w:val="20"/>
                <w:lang w:val="en-US"/>
              </w:rPr>
              <w:t xml:space="preserve"> </w:t>
            </w:r>
            <w:r w:rsidR="00B72203" w:rsidRPr="00173EC2">
              <w:rPr>
                <w:sz w:val="20"/>
                <w:lang w:val="en-US"/>
              </w:rPr>
              <w:t>b</w:t>
            </w:r>
            <w:r w:rsidRPr="00E00B83">
              <w:rPr>
                <w:sz w:val="20"/>
                <w:lang w:val="en-US"/>
              </w:rPr>
              <w:t xml:space="preserve">est </w:t>
            </w:r>
            <w:r w:rsidR="00B72203" w:rsidRPr="00173EC2">
              <w:rPr>
                <w:sz w:val="20"/>
                <w:lang w:val="en-US"/>
              </w:rPr>
              <w:t>e</w:t>
            </w:r>
            <w:r w:rsidRPr="00E00B83">
              <w:rPr>
                <w:sz w:val="20"/>
                <w:lang w:val="en-US"/>
              </w:rPr>
              <w:t>stimates.</w:t>
            </w:r>
            <w:r w:rsidR="00FC081F" w:rsidRPr="00E00B83">
              <w:rPr>
                <w:sz w:val="20"/>
                <w:lang w:val="en-US"/>
              </w:rPr>
              <w:t xml:space="preserve"> </w:t>
            </w:r>
            <w:r w:rsidRPr="00E00B83">
              <w:rPr>
                <w:sz w:val="20"/>
                <w:lang w:val="en-US"/>
              </w:rPr>
              <w:t xml:space="preserve">The cash flows </w:t>
            </w:r>
            <w:r w:rsidR="00B72203" w:rsidRPr="00173EC2">
              <w:rPr>
                <w:sz w:val="20"/>
                <w:lang w:val="en-US"/>
              </w:rPr>
              <w:t xml:space="preserve">to be reported </w:t>
            </w:r>
            <w:r w:rsidRPr="00E00B83">
              <w:rPr>
                <w:sz w:val="20"/>
                <w:lang w:val="en-US"/>
              </w:rPr>
              <w:t xml:space="preserve">are gross of reinsurance and undiscounted. </w:t>
            </w:r>
          </w:p>
          <w:p w:rsidR="00B72203" w:rsidRPr="00E00B83" w:rsidRDefault="00B72203" w:rsidP="00E00B83">
            <w:pPr>
              <w:spacing w:line="276" w:lineRule="auto"/>
              <w:jc w:val="both"/>
              <w:rPr>
                <w:sz w:val="20"/>
                <w:lang w:val="en-US"/>
              </w:rPr>
            </w:pPr>
          </w:p>
          <w:p w:rsidR="006630B3" w:rsidRDefault="006630B3" w:rsidP="00E00B83">
            <w:pPr>
              <w:spacing w:line="276" w:lineRule="auto"/>
              <w:jc w:val="both"/>
              <w:rPr>
                <w:ins w:id="10" w:author="Author"/>
                <w:sz w:val="20"/>
                <w:lang w:val="en-US"/>
              </w:rPr>
            </w:pPr>
            <w:r w:rsidRPr="00E00B83">
              <w:rPr>
                <w:sz w:val="20"/>
                <w:lang w:val="en-US"/>
              </w:rPr>
              <w:t xml:space="preserve">Cash-flow projections such as central scenarios can be used as no perfect reconciliation with Best Estimate calculation is required. If difficult to project some future cash-flows like collective </w:t>
            </w:r>
            <w:del w:id="11" w:author="Author">
              <w:r w:rsidRPr="00E00B83" w:rsidDel="0098447B">
                <w:rPr>
                  <w:sz w:val="20"/>
                  <w:lang w:val="en-US"/>
                </w:rPr>
                <w:delText>FDB (</w:delText>
              </w:r>
            </w:del>
            <w:r w:rsidRPr="00E00B83">
              <w:rPr>
                <w:sz w:val="20"/>
                <w:lang w:val="en-US"/>
              </w:rPr>
              <w:t>Future Discretionary Benefits</w:t>
            </w:r>
            <w:del w:id="12" w:author="Author">
              <w:r w:rsidRPr="00E00B83" w:rsidDel="0098447B">
                <w:rPr>
                  <w:sz w:val="20"/>
                  <w:lang w:val="en-US"/>
                </w:rPr>
                <w:delText>)</w:delText>
              </w:r>
            </w:del>
            <w:r w:rsidRPr="00E00B83">
              <w:rPr>
                <w:sz w:val="20"/>
                <w:lang w:val="en-US"/>
              </w:rPr>
              <w:t xml:space="preserve"> the undertaking sh</w:t>
            </w:r>
            <w:r w:rsidR="005F422A" w:rsidRPr="00173EC2">
              <w:rPr>
                <w:sz w:val="20"/>
                <w:lang w:val="en-US"/>
              </w:rPr>
              <w:t>all</w:t>
            </w:r>
            <w:r w:rsidRPr="00E00B83">
              <w:rPr>
                <w:sz w:val="20"/>
                <w:lang w:val="en-US"/>
              </w:rPr>
              <w:t xml:space="preserve"> report the cash flow it effectively uses for calculating the B</w:t>
            </w:r>
            <w:ins w:id="13" w:author="Author">
              <w:r w:rsidR="0098447B">
                <w:rPr>
                  <w:sz w:val="20"/>
                  <w:lang w:val="en-US"/>
                </w:rPr>
                <w:t xml:space="preserve">est </w:t>
              </w:r>
            </w:ins>
            <w:r w:rsidRPr="00E00B83">
              <w:rPr>
                <w:sz w:val="20"/>
                <w:lang w:val="en-US"/>
              </w:rPr>
              <w:t>E</w:t>
            </w:r>
            <w:ins w:id="14" w:author="Author">
              <w:r w:rsidR="0098447B">
                <w:rPr>
                  <w:sz w:val="20"/>
                  <w:lang w:val="en-US"/>
                </w:rPr>
                <w:t>stimate</w:t>
              </w:r>
            </w:ins>
            <w:r w:rsidR="00E4368D" w:rsidRPr="00E00B83">
              <w:rPr>
                <w:sz w:val="20"/>
                <w:lang w:val="en-US"/>
              </w:rPr>
              <w:t xml:space="preserve">. </w:t>
            </w:r>
          </w:p>
          <w:p w:rsidR="00746DEA" w:rsidRDefault="00746DEA" w:rsidP="00E00B83">
            <w:pPr>
              <w:spacing w:line="276" w:lineRule="auto"/>
              <w:jc w:val="both"/>
              <w:rPr>
                <w:ins w:id="15" w:author="Author"/>
                <w:sz w:val="20"/>
              </w:rPr>
            </w:pPr>
          </w:p>
          <w:p w:rsidR="00746DEA" w:rsidRDefault="00746DEA" w:rsidP="00E00B83">
            <w:pPr>
              <w:spacing w:line="276" w:lineRule="auto"/>
              <w:jc w:val="both"/>
              <w:rPr>
                <w:ins w:id="16" w:author="Author"/>
                <w:sz w:val="20"/>
                <w:lang w:val="en-US"/>
              </w:rPr>
            </w:pPr>
            <w:ins w:id="17" w:author="Author">
              <w:r w:rsidRPr="009C68C6">
                <w:rPr>
                  <w:sz w:val="20"/>
                </w:rPr>
                <w:t>All cash flows expressed in different currencies shall be considered and converted in the reporting currency using the exchange rate at the reporting date</w:t>
              </w:r>
            </w:ins>
          </w:p>
          <w:p w:rsidR="009F19F7" w:rsidRPr="00E00B83" w:rsidRDefault="009F19F7" w:rsidP="00E00B83">
            <w:pPr>
              <w:spacing w:line="276" w:lineRule="auto"/>
              <w:jc w:val="both"/>
              <w:rPr>
                <w:sz w:val="20"/>
                <w:lang w:val="en-US"/>
              </w:rPr>
            </w:pPr>
          </w:p>
          <w:p w:rsidR="00E4368D" w:rsidRPr="00E00B83" w:rsidRDefault="009F19F7" w:rsidP="003005E9">
            <w:pPr>
              <w:spacing w:line="276" w:lineRule="auto"/>
              <w:jc w:val="both"/>
              <w:rPr>
                <w:sz w:val="20"/>
                <w:lang w:val="en-US"/>
              </w:rPr>
              <w:pPrChange w:id="18" w:author="Author">
                <w:pPr>
                  <w:spacing w:line="276" w:lineRule="auto"/>
                </w:pPr>
              </w:pPrChange>
            </w:pPr>
            <w:ins w:id="19" w:author="Author">
              <w:r w:rsidRPr="003C12C3">
                <w:rPr>
                  <w:sz w:val="20"/>
                  <w:lang w:val="en-US"/>
                </w:rPr>
                <w:t xml:space="preserve">In case the undertaking uses simplifications for the calculation of technical provisions, for which an estimate of the expected future cash-flows arising from the contracts are not calculated, the information shall be reported only in those cases where more than 10% </w:t>
              </w:r>
              <w:r w:rsidRPr="004B4CA6">
                <w:rPr>
                  <w:sz w:val="20"/>
                  <w:lang w:val="en-US"/>
                </w:rPr>
                <w:t xml:space="preserve">of </w:t>
              </w:r>
              <w:r w:rsidR="00DA50BA" w:rsidRPr="004B4CA6">
                <w:rPr>
                  <w:sz w:val="20"/>
                  <w:lang w:val="en-US"/>
                </w:rPr>
                <w:t xml:space="preserve">total </w:t>
              </w:r>
              <w:r w:rsidRPr="004B4CA6">
                <w:rPr>
                  <w:sz w:val="20"/>
                  <w:lang w:val="en-US"/>
                </w:rPr>
                <w:t>technical</w:t>
              </w:r>
              <w:r w:rsidRPr="003C12C3">
                <w:rPr>
                  <w:sz w:val="20"/>
                  <w:lang w:val="en-US"/>
                </w:rPr>
                <w:t xml:space="preserve"> provisions have a settlement period longer than 24 months</w:t>
              </w:r>
              <w:r>
                <w:rPr>
                  <w:sz w:val="20"/>
                  <w:lang w:val="en-US"/>
                </w:rPr>
                <w:t>.</w:t>
              </w:r>
            </w:ins>
          </w:p>
          <w:p w:rsidR="00E4368D" w:rsidRPr="00E00B83" w:rsidDel="009F19F7" w:rsidRDefault="00E4368D" w:rsidP="00E00B83">
            <w:pPr>
              <w:spacing w:line="276" w:lineRule="auto"/>
              <w:jc w:val="both"/>
              <w:rPr>
                <w:del w:id="20" w:author="Author"/>
                <w:sz w:val="20"/>
                <w:u w:val="single"/>
                <w:lang w:val="en-US"/>
              </w:rPr>
            </w:pPr>
            <w:del w:id="21" w:author="Author">
              <w:r w:rsidRPr="00E00B83" w:rsidDel="009F19F7">
                <w:rPr>
                  <w:sz w:val="20"/>
                  <w:lang w:val="en-US"/>
                </w:rPr>
                <w:delText xml:space="preserve">In case of </w:delText>
              </w:r>
              <w:r w:rsidR="005F422A" w:rsidRPr="00173EC2" w:rsidDel="009F19F7">
                <w:rPr>
                  <w:sz w:val="20"/>
                  <w:lang w:val="en-US"/>
                </w:rPr>
                <w:delText xml:space="preserve">using </w:delText>
              </w:r>
              <w:r w:rsidR="00685908" w:rsidRPr="00173EC2" w:rsidDel="009F19F7">
                <w:rPr>
                  <w:sz w:val="20"/>
                  <w:lang w:val="en-US"/>
                </w:rPr>
                <w:delText>approximations</w:delText>
              </w:r>
              <w:r w:rsidRPr="00E00B83" w:rsidDel="009F19F7">
                <w:rPr>
                  <w:sz w:val="20"/>
                  <w:lang w:val="en-US"/>
                </w:rPr>
                <w:delText xml:space="preserve"> for the calculation of </w:delText>
              </w:r>
              <w:r w:rsidR="00CE5591" w:rsidRPr="00173EC2" w:rsidDel="009F19F7">
                <w:rPr>
                  <w:sz w:val="20"/>
                  <w:lang w:val="en-US"/>
                </w:rPr>
                <w:delText>t</w:delText>
              </w:r>
              <w:r w:rsidRPr="00E00B83" w:rsidDel="009F19F7">
                <w:rPr>
                  <w:sz w:val="20"/>
                  <w:lang w:val="en-US"/>
                </w:rPr>
                <w:delText xml:space="preserve">echnical </w:delText>
              </w:r>
              <w:r w:rsidR="00CE5591" w:rsidRPr="00173EC2" w:rsidDel="009F19F7">
                <w:rPr>
                  <w:sz w:val="20"/>
                  <w:lang w:val="en-US"/>
                </w:rPr>
                <w:delText>p</w:delText>
              </w:r>
              <w:r w:rsidRPr="00E00B83" w:rsidDel="009F19F7">
                <w:rPr>
                  <w:sz w:val="20"/>
                  <w:lang w:val="en-US"/>
                </w:rPr>
                <w:delText>rovision</w:delText>
              </w:r>
              <w:r w:rsidR="00CE5591" w:rsidRPr="00173EC2" w:rsidDel="009F19F7">
                <w:rPr>
                  <w:sz w:val="20"/>
                  <w:lang w:val="en-US"/>
                </w:rPr>
                <w:delText>s</w:delText>
              </w:r>
              <w:r w:rsidRPr="00E00B83" w:rsidDel="009F19F7">
                <w:rPr>
                  <w:sz w:val="20"/>
                  <w:lang w:val="en-US"/>
                </w:rPr>
                <w:delText>, for which the undertaking does not make</w:delText>
              </w:r>
              <w:r w:rsidR="005F422A" w:rsidRPr="00173EC2" w:rsidDel="009F19F7">
                <w:rPr>
                  <w:sz w:val="20"/>
                  <w:lang w:val="en-US"/>
                </w:rPr>
                <w:delText xml:space="preserve"> an</w:delText>
              </w:r>
              <w:r w:rsidRPr="00E00B83" w:rsidDel="009F19F7">
                <w:rPr>
                  <w:sz w:val="20"/>
                  <w:lang w:val="en-US"/>
                </w:rPr>
                <w:delText xml:space="preserve"> estimate of the expected future cash-flows arising from the contracts, it is required to make a distinction between short and long tail business. The obligation to report future expected cash-flows will be kept for reporting purpose only in case of a material part of TP (more than 10%) has a long settlement period, while undertakings will be allowed to exclude from template </w:delText>
              </w:r>
              <w:r w:rsidR="00501EEE" w:rsidRPr="00E00B83" w:rsidDel="009F19F7">
                <w:rPr>
                  <w:sz w:val="20"/>
                  <w:lang w:val="en-US"/>
                </w:rPr>
                <w:delText>S.18.01</w:delText>
              </w:r>
              <w:r w:rsidRPr="00E00B83" w:rsidDel="009F19F7">
                <w:rPr>
                  <w:sz w:val="20"/>
                  <w:lang w:val="en-US"/>
                </w:rPr>
                <w:delText xml:space="preserve"> and </w:delText>
              </w:r>
              <w:r w:rsidR="00501EEE" w:rsidRPr="00E00B83" w:rsidDel="009F19F7">
                <w:rPr>
                  <w:sz w:val="20"/>
                  <w:lang w:val="en-US"/>
                </w:rPr>
                <w:delText>S.13.01</w:delText>
              </w:r>
              <w:r w:rsidRPr="00E00B83" w:rsidDel="009F19F7">
                <w:rPr>
                  <w:sz w:val="20"/>
                  <w:lang w:val="en-US"/>
                </w:rPr>
                <w:delText xml:space="preserve"> the cash-flows related to </w:delText>
              </w:r>
              <w:r w:rsidR="00CE5591" w:rsidRPr="00173EC2" w:rsidDel="009F19F7">
                <w:rPr>
                  <w:sz w:val="20"/>
                  <w:lang w:val="en-US"/>
                </w:rPr>
                <w:delText xml:space="preserve">technical provisions </w:delText>
              </w:r>
              <w:r w:rsidRPr="00E00B83" w:rsidDel="009F19F7">
                <w:rPr>
                  <w:sz w:val="20"/>
                  <w:lang w:val="en-US"/>
                </w:rPr>
                <w:delText>with a short settlement period (less than 24 months).</w:delText>
              </w:r>
            </w:del>
          </w:p>
          <w:p w:rsidR="00783CCB" w:rsidRPr="00E00B83" w:rsidRDefault="00783CCB" w:rsidP="00C16324">
            <w:pPr>
              <w:rPr>
                <w:b/>
                <w:bCs/>
                <w:sz w:val="20"/>
                <w:lang w:val="en-US"/>
              </w:rPr>
            </w:pPr>
          </w:p>
          <w:p w:rsidR="00783CCB" w:rsidRPr="00E00B83" w:rsidRDefault="00783CCB" w:rsidP="00C16324">
            <w:pPr>
              <w:rPr>
                <w:b/>
                <w:bCs/>
                <w:sz w:val="20"/>
                <w:lang w:val="en-US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24" w:rsidRPr="00E00B83" w:rsidRDefault="00C16324" w:rsidP="00C16324">
            <w:pPr>
              <w:rPr>
                <w:sz w:val="20"/>
                <w:lang w:val="en-US"/>
              </w:rPr>
            </w:pPr>
          </w:p>
        </w:tc>
        <w:tc>
          <w:tcPr>
            <w:tcW w:w="8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24" w:rsidRPr="00E00B83" w:rsidRDefault="00C16324" w:rsidP="00C16324">
            <w:pPr>
              <w:rPr>
                <w:sz w:val="20"/>
                <w:lang w:val="en-US"/>
              </w:rPr>
            </w:pPr>
          </w:p>
        </w:tc>
      </w:tr>
      <w:tr w:rsidR="00C16324" w:rsidRPr="00927CAF" w:rsidTr="003005E9">
        <w:tblPrEx>
          <w:tblW w:w="19969" w:type="dxa"/>
          <w:tblInd w:w="70" w:type="dxa"/>
          <w:tblCellMar>
            <w:left w:w="70" w:type="dxa"/>
            <w:right w:w="70" w:type="dxa"/>
          </w:tblCellMar>
          <w:tblPrExChange w:id="22" w:author="Author">
            <w:tblPrEx>
              <w:tblW w:w="19969" w:type="dxa"/>
              <w:tblInd w:w="70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00"/>
          <w:trPrChange w:id="23" w:author="Author">
            <w:trPr>
              <w:gridAfter w:val="0"/>
              <w:trHeight w:val="300"/>
            </w:trPr>
          </w:trPrChange>
        </w:trPr>
        <w:tc>
          <w:tcPr>
            <w:tcW w:w="91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  <w:tcPrChange w:id="24" w:author="Author">
              <w:tcPr>
                <w:tcW w:w="653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C16324" w:rsidRPr="00E00B83" w:rsidRDefault="00C16324" w:rsidP="00DD1B3B">
            <w:pPr>
              <w:rPr>
                <w:b/>
                <w:bCs/>
                <w:sz w:val="20"/>
                <w:lang w:val="en-US"/>
              </w:rPr>
            </w:pPr>
            <w:r w:rsidRPr="00E00B83">
              <w:rPr>
                <w:b/>
                <w:bCs/>
                <w:sz w:val="20"/>
                <w:lang w:val="en-US"/>
              </w:rPr>
              <w:t xml:space="preserve">                                   </w:t>
            </w:r>
            <w:r w:rsidR="004C5C0C">
              <w:rPr>
                <w:b/>
                <w:bCs/>
                <w:sz w:val="20"/>
                <w:lang w:val="en-US"/>
              </w:rPr>
              <w:t xml:space="preserve">            </w:t>
            </w:r>
            <w:r w:rsidR="00685908" w:rsidRPr="00927CAF">
              <w:rPr>
                <w:b/>
                <w:bCs/>
                <w:sz w:val="20"/>
                <w:lang w:val="en-US"/>
              </w:rPr>
              <w:t xml:space="preserve">ITEM                            </w:t>
            </w:r>
            <w:r w:rsidR="004C5C0C">
              <w:rPr>
                <w:b/>
                <w:bCs/>
                <w:sz w:val="20"/>
                <w:lang w:val="en-US"/>
              </w:rPr>
              <w:t xml:space="preserve">                       </w:t>
            </w:r>
            <w:r w:rsidR="00685908" w:rsidRPr="00927CAF">
              <w:rPr>
                <w:b/>
                <w:bCs/>
                <w:sz w:val="20"/>
                <w:lang w:val="en-US"/>
              </w:rPr>
              <w:t>INSTRUCTIONS</w:t>
            </w:r>
          </w:p>
          <w:tbl>
            <w:tblPr>
              <w:tblW w:w="898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329"/>
              <w:gridCol w:w="2168"/>
              <w:gridCol w:w="5490"/>
            </w:tblGrid>
            <w:tr w:rsidR="00C16324" w:rsidRPr="00927CAF" w:rsidTr="00E00B83">
              <w:trPr>
                <w:trHeight w:val="21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C0010/R0010-R0330</w:t>
                  </w:r>
                  <w:r w:rsidR="00685908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685908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(A1)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Insurance with profit participation (gross), Cash out-flows - Future benefits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61D1C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21480E" w:rsidRPr="00927CAF" w:rsidRDefault="0021480E" w:rsidP="00DD1B3B">
                  <w:pPr>
                    <w:rPr>
                      <w:sz w:val="20"/>
                      <w:lang w:val="en-US"/>
                    </w:rPr>
                  </w:pPr>
                </w:p>
                <w:p w:rsidR="00C16324" w:rsidRPr="00E00B83" w:rsidRDefault="00C16324" w:rsidP="00DD1B3B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ste</w:t>
                  </w:r>
                  <w:r w:rsidR="00685908" w:rsidRPr="00927CAF">
                    <w:rPr>
                      <w:sz w:val="20"/>
                      <w:lang w:val="en-US"/>
                    </w:rPr>
                    <w:t>m</w:t>
                  </w:r>
                  <w:r w:rsidRPr="00E00B83">
                    <w:rPr>
                      <w:sz w:val="20"/>
                      <w:lang w:val="en-US"/>
                    </w:rPr>
                    <w:t xml:space="preserve">ming from </w:t>
                  </w:r>
                  <w:r w:rsidR="00C61D1C" w:rsidRPr="00927CAF">
                    <w:rPr>
                      <w:sz w:val="20"/>
                      <w:lang w:val="en-US"/>
                    </w:rPr>
                    <w:t>f</w:t>
                  </w:r>
                  <w:r w:rsidRPr="00E00B83">
                    <w:rPr>
                      <w:sz w:val="20"/>
                      <w:lang w:val="en-US"/>
                    </w:rPr>
                    <w:t xml:space="preserve">uture benefits regarding </w:t>
                  </w:r>
                  <w:r w:rsidR="00685908" w:rsidRPr="00927CAF">
                    <w:rPr>
                      <w:sz w:val="20"/>
                      <w:lang w:val="en-US"/>
                    </w:rPr>
                    <w:t>LoB</w:t>
                  </w:r>
                  <w:r w:rsidR="00C61D1C" w:rsidRPr="00927CAF">
                    <w:rPr>
                      <w:sz w:val="20"/>
                      <w:lang w:val="en-US"/>
                    </w:rPr>
                    <w:t xml:space="preserve"> </w:t>
                  </w:r>
                  <w:r w:rsidR="00473856" w:rsidRPr="00927CAF">
                    <w:rPr>
                      <w:sz w:val="20"/>
                      <w:lang w:val="en-US"/>
                    </w:rPr>
                    <w:t>I</w:t>
                  </w:r>
                  <w:r w:rsidRPr="00E00B83">
                    <w:rPr>
                      <w:sz w:val="20"/>
                      <w:lang w:val="en-US"/>
                    </w:rPr>
                    <w:t>nsurance with profit participation</w:t>
                  </w:r>
                  <w:r w:rsidR="00C61D1C" w:rsidRPr="00927CAF">
                    <w:rPr>
                      <w:sz w:val="20"/>
                      <w:lang w:val="en-US"/>
                    </w:rPr>
                    <w:t>.</w:t>
                  </w:r>
                </w:p>
              </w:tc>
            </w:tr>
            <w:tr w:rsidR="00C16324" w:rsidRPr="00927CAF" w:rsidTr="00E00B83">
              <w:trPr>
                <w:trHeight w:val="27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C0020/R0010-R0330</w:t>
                  </w:r>
                  <w:r w:rsidR="00685908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685908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(C1)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Insurance with profit participation (gross), Cash out-flows - Future expenses and other cash out-flows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61D1C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C61D1C" w:rsidRPr="00927CAF" w:rsidRDefault="00C61D1C">
                  <w:pPr>
                    <w:rPr>
                      <w:sz w:val="20"/>
                      <w:lang w:val="en-US"/>
                    </w:rPr>
                  </w:pPr>
                </w:p>
                <w:p w:rsidR="0021480E" w:rsidRPr="00927CAF" w:rsidRDefault="00C61D1C">
                  <w:pPr>
                    <w:rPr>
                      <w:sz w:val="20"/>
                      <w:lang w:val="en-US"/>
                    </w:rPr>
                  </w:pPr>
                  <w:r w:rsidRPr="00927CAF">
                    <w:rPr>
                      <w:sz w:val="20"/>
                      <w:lang w:val="en-US"/>
                    </w:rPr>
                    <w:t>T</w:t>
                  </w:r>
                  <w:r w:rsidR="00C16324" w:rsidRPr="00E00B83">
                    <w:rPr>
                      <w:sz w:val="20"/>
                      <w:lang w:val="en-US"/>
                    </w:rPr>
                    <w:t>he cash-flows are the ones related to expenses that will be incurred in servicing insurance and reinsurance obligations, and other cash-flow items such as taxation payments which are, or expected to be, charged to policyholders or are required to settle the insurance obligations</w:t>
                  </w:r>
                  <w:r w:rsidR="0021480E" w:rsidRPr="00927CAF">
                    <w:rPr>
                      <w:sz w:val="20"/>
                      <w:lang w:val="en-US"/>
                    </w:rPr>
                    <w:t>, for LoB Insurance with profit participation</w:t>
                  </w:r>
                  <w:r w:rsidR="00C16324" w:rsidRPr="00E00B83">
                    <w:rPr>
                      <w:sz w:val="20"/>
                      <w:lang w:val="en-US"/>
                    </w:rPr>
                    <w:t xml:space="preserve">. </w:t>
                  </w:r>
                </w:p>
                <w:p w:rsidR="0021480E" w:rsidRPr="00927CAF" w:rsidRDefault="0021480E">
                  <w:pPr>
                    <w:rPr>
                      <w:sz w:val="20"/>
                      <w:lang w:val="en-US"/>
                    </w:rPr>
                  </w:pPr>
                </w:p>
                <w:p w:rsidR="00C16324" w:rsidRPr="00927CAF" w:rsidRDefault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Cash out-flows from non-life insurance contracts that will change </w:t>
                  </w:r>
                  <w:r w:rsidRPr="00E00B83">
                    <w:rPr>
                      <w:sz w:val="20"/>
                      <w:lang w:val="en-US"/>
                    </w:rPr>
                    <w:lastRenderedPageBreak/>
                    <w:t xml:space="preserve">to Annuities </w:t>
                  </w:r>
                  <w:ins w:id="25" w:author="Author">
                    <w:r w:rsidR="00FC32DC">
                      <w:rPr>
                        <w:sz w:val="20"/>
                        <w:lang w:val="en-US"/>
                      </w:rPr>
                      <w:t xml:space="preserve">but not yet formally settled as Annuities, </w:t>
                    </w:r>
                  </w:ins>
                  <w:r w:rsidRPr="00E00B83">
                    <w:rPr>
                      <w:sz w:val="20"/>
                      <w:lang w:val="en-US"/>
                    </w:rPr>
                    <w:t xml:space="preserve">and dealt </w:t>
                  </w:r>
                  <w:r w:rsidR="00685908" w:rsidRPr="00927CAF">
                    <w:rPr>
                      <w:sz w:val="20"/>
                      <w:lang w:val="en-US"/>
                    </w:rPr>
                    <w:t xml:space="preserve">with </w:t>
                  </w:r>
                  <w:r w:rsidRPr="00E00B83">
                    <w:rPr>
                      <w:sz w:val="20"/>
                      <w:lang w:val="en-US"/>
                    </w:rPr>
                    <w:t>within the same company shall also be included.</w:t>
                  </w:r>
                </w:p>
                <w:p w:rsidR="00C61D1C" w:rsidRPr="00E00B83" w:rsidRDefault="00C61D1C">
                  <w:pPr>
                    <w:rPr>
                      <w:sz w:val="20"/>
                      <w:lang w:val="en-US"/>
                    </w:rPr>
                  </w:pPr>
                </w:p>
              </w:tc>
            </w:tr>
            <w:tr w:rsidR="00C16324" w:rsidRPr="00927CAF" w:rsidTr="00E00B83">
              <w:trPr>
                <w:trHeight w:val="21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lastRenderedPageBreak/>
                    <w:t>C0030/R0010-R0330</w:t>
                  </w:r>
                  <w:r w:rsidR="00DD1B3B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DD1B3B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(D1)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Insurance with profit participation (gross), Cash in-flows - Future premiums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61D1C" w:rsidRPr="00927CAF" w:rsidRDefault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21480E" w:rsidRPr="00927CAF" w:rsidRDefault="0021480E" w:rsidP="00DD1B3B">
                  <w:pPr>
                    <w:rPr>
                      <w:sz w:val="20"/>
                      <w:lang w:val="en-US"/>
                    </w:rPr>
                  </w:pPr>
                </w:p>
                <w:p w:rsidR="00C16324" w:rsidRPr="00E00B83" w:rsidRDefault="00C16324" w:rsidP="0021480E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ste</w:t>
                  </w:r>
                  <w:r w:rsidR="00685908" w:rsidRPr="00927CAF">
                    <w:rPr>
                      <w:sz w:val="20"/>
                      <w:lang w:val="en-US"/>
                    </w:rPr>
                    <w:t>m</w:t>
                  </w:r>
                  <w:r w:rsidRPr="00E00B83">
                    <w:rPr>
                      <w:sz w:val="20"/>
                      <w:lang w:val="en-US"/>
                    </w:rPr>
                    <w:t>ming from future premiums and any additional cash</w:t>
                  </w:r>
                  <w:r w:rsidR="00685908" w:rsidRPr="00927CAF">
                    <w:rPr>
                      <w:sz w:val="20"/>
                      <w:lang w:val="en-US"/>
                    </w:rPr>
                    <w:t>-</w:t>
                  </w:r>
                  <w:r w:rsidRPr="00E00B83">
                    <w:rPr>
                      <w:sz w:val="20"/>
                      <w:lang w:val="en-US"/>
                    </w:rPr>
                    <w:t>flows that result from those premiums</w:t>
                  </w:r>
                  <w:r w:rsidR="0021480E" w:rsidRPr="00927CAF">
                    <w:rPr>
                      <w:sz w:val="20"/>
                      <w:lang w:val="en-US"/>
                    </w:rPr>
                    <w:t>, for LoB Insurance with profit participation</w:t>
                  </w:r>
                  <w:r w:rsidRPr="00E00B83">
                    <w:rPr>
                      <w:sz w:val="20"/>
                      <w:lang w:val="en-US"/>
                    </w:rPr>
                    <w:t>.</w:t>
                  </w:r>
                </w:p>
              </w:tc>
            </w:tr>
            <w:tr w:rsidR="00C16324" w:rsidRPr="00927CAF" w:rsidTr="00E00B83">
              <w:trPr>
                <w:trHeight w:val="21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C0040/R0010-R0330</w:t>
                  </w:r>
                  <w:r w:rsidR="00DD1B3B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DD1B3B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(F1)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Insurance with profit participation (gross), Cash in-flows - Other cash in-flows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61D1C" w:rsidRPr="00927CAF" w:rsidRDefault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21480E" w:rsidRPr="00927CAF" w:rsidRDefault="0021480E" w:rsidP="00DD1B3B">
                  <w:pPr>
                    <w:rPr>
                      <w:sz w:val="20"/>
                      <w:lang w:val="en-US"/>
                    </w:rPr>
                  </w:pPr>
                </w:p>
                <w:p w:rsidR="00C16324" w:rsidRPr="00E00B83" w:rsidRDefault="00C16324" w:rsidP="0021480E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not included in Future premiums and not including investment returns</w:t>
                  </w:r>
                  <w:r w:rsidR="0021480E" w:rsidRPr="00927CAF">
                    <w:rPr>
                      <w:sz w:val="20"/>
                      <w:lang w:val="en-US"/>
                    </w:rPr>
                    <w:t>, for LoB Insurance with profit participation</w:t>
                  </w:r>
                  <w:r w:rsidRPr="00E00B83">
                    <w:rPr>
                      <w:sz w:val="20"/>
                      <w:lang w:val="en-US"/>
                    </w:rPr>
                    <w:t>.</w:t>
                  </w:r>
                </w:p>
              </w:tc>
            </w:tr>
            <w:tr w:rsidR="00C16324" w:rsidRPr="00927CAF" w:rsidTr="00E00B83">
              <w:trPr>
                <w:trHeight w:val="1806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C0050/R0010-R0330</w:t>
                  </w:r>
                  <w:r w:rsidR="00DD1B3B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DD1B3B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(AU1)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Index linked and unit-linked insurance (gross), Cash out-flows - Future benefits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61D1C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21480E" w:rsidRPr="00927CAF" w:rsidRDefault="0021480E" w:rsidP="00DD1B3B">
                  <w:pPr>
                    <w:rPr>
                      <w:sz w:val="20"/>
                      <w:lang w:val="en-US"/>
                    </w:rPr>
                  </w:pPr>
                </w:p>
                <w:p w:rsidR="00C16324" w:rsidRPr="00E00B83" w:rsidRDefault="00C16324" w:rsidP="00DD1B3B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ste</w:t>
                  </w:r>
                  <w:r w:rsidR="00685908" w:rsidRPr="00927CAF">
                    <w:rPr>
                      <w:sz w:val="20"/>
                      <w:lang w:val="en-US"/>
                    </w:rPr>
                    <w:t>m</w:t>
                  </w:r>
                  <w:r w:rsidRPr="00E00B83">
                    <w:rPr>
                      <w:sz w:val="20"/>
                      <w:lang w:val="en-US"/>
                    </w:rPr>
                    <w:t xml:space="preserve">ming from Future benefits regarding </w:t>
                  </w:r>
                  <w:r w:rsidR="00685908" w:rsidRPr="00927CAF">
                    <w:rPr>
                      <w:sz w:val="20"/>
                      <w:lang w:val="en-US"/>
                    </w:rPr>
                    <w:t xml:space="preserve">LoB </w:t>
                  </w:r>
                  <w:r w:rsidR="00473856" w:rsidRPr="00927CAF">
                    <w:rPr>
                      <w:sz w:val="20"/>
                      <w:lang w:val="en-US"/>
                    </w:rPr>
                    <w:t>I</w:t>
                  </w:r>
                  <w:r w:rsidRPr="00E00B83">
                    <w:rPr>
                      <w:sz w:val="20"/>
                      <w:lang w:val="en-US"/>
                    </w:rPr>
                    <w:t>ndex linked and unit-linked insurance.</w:t>
                  </w:r>
                </w:p>
              </w:tc>
            </w:tr>
            <w:tr w:rsidR="00C16324" w:rsidRPr="00927CAF" w:rsidTr="00E00B83">
              <w:trPr>
                <w:trHeight w:val="27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C0060/R0010-R0330</w:t>
                  </w:r>
                </w:p>
                <w:p w:rsidR="00C16324" w:rsidRPr="00E00B83" w:rsidRDefault="00DD1B3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(CU1)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Index linked and unit-linked insurance (gross), Cash out-flows - Future expenses and other cash out-flows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61D1C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C61D1C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21480E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related to expenses that will be incurred in servicing insurance and reinsurance obligations, and other cash-flow items such as taxation payments which are, or expected to be, charged to policyholders or are required to settle the insurance obligations</w:t>
                  </w:r>
                  <w:r w:rsidR="0021480E" w:rsidRPr="00927CAF">
                    <w:rPr>
                      <w:sz w:val="20"/>
                      <w:lang w:val="en-US"/>
                    </w:rPr>
                    <w:t>, regarding LoB Index linked and unit-linked insurance.</w:t>
                  </w:r>
                </w:p>
                <w:p w:rsidR="0021480E" w:rsidRPr="00927CAF" w:rsidRDefault="0021480E" w:rsidP="00C16324">
                  <w:pPr>
                    <w:rPr>
                      <w:sz w:val="20"/>
                      <w:lang w:val="en-US"/>
                    </w:rPr>
                  </w:pPr>
                </w:p>
                <w:p w:rsidR="00C16324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Cash out-flows from non-life insurance contracts that will change to Annuities</w:t>
                  </w:r>
                  <w:ins w:id="26" w:author="Author">
                    <w:r w:rsidR="00FC32DC">
                      <w:rPr>
                        <w:sz w:val="20"/>
                        <w:lang w:val="en-US"/>
                      </w:rPr>
                      <w:t xml:space="preserve"> but not yet formally settled as Annuities,</w:t>
                    </w:r>
                  </w:ins>
                  <w:r w:rsidRPr="00E00B83">
                    <w:rPr>
                      <w:sz w:val="20"/>
                      <w:lang w:val="en-US"/>
                    </w:rPr>
                    <w:t xml:space="preserve"> and dealt </w:t>
                  </w:r>
                  <w:r w:rsidR="00DD1B3B" w:rsidRPr="00927CAF">
                    <w:rPr>
                      <w:sz w:val="20"/>
                      <w:lang w:val="en-US"/>
                    </w:rPr>
                    <w:t xml:space="preserve">with </w:t>
                  </w:r>
                  <w:r w:rsidRPr="00E00B83">
                    <w:rPr>
                      <w:sz w:val="20"/>
                      <w:lang w:val="en-US"/>
                    </w:rPr>
                    <w:t>within the same company shall also be included.</w:t>
                  </w:r>
                </w:p>
                <w:p w:rsidR="00C61D1C" w:rsidRPr="00E00B83" w:rsidRDefault="00C61D1C" w:rsidP="00C16324">
                  <w:pPr>
                    <w:rPr>
                      <w:sz w:val="20"/>
                      <w:lang w:val="en-US"/>
                    </w:rPr>
                  </w:pPr>
                </w:p>
              </w:tc>
            </w:tr>
            <w:tr w:rsidR="00C16324" w:rsidRPr="00927CAF" w:rsidTr="00E00B83">
              <w:trPr>
                <w:trHeight w:val="1909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C0070/R0010-R0330</w:t>
                  </w:r>
                  <w:r w:rsidR="00DD1B3B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DD1B3B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(DU1)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Index linked and unit-linked insurance (gross), Cash in-flows - Future premiums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1480E" w:rsidRPr="00927CAF" w:rsidRDefault="00C16324" w:rsidP="0021480E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21480E" w:rsidRPr="00927CAF" w:rsidRDefault="0021480E" w:rsidP="0021480E">
                  <w:pPr>
                    <w:rPr>
                      <w:sz w:val="20"/>
                      <w:lang w:val="en-US"/>
                    </w:rPr>
                  </w:pPr>
                </w:p>
                <w:p w:rsidR="00C16324" w:rsidRPr="00E00B83" w:rsidRDefault="00C16324" w:rsidP="0021480E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ste</w:t>
                  </w:r>
                  <w:r w:rsidR="00DD1B3B" w:rsidRPr="00927CAF">
                    <w:rPr>
                      <w:sz w:val="20"/>
                      <w:lang w:val="en-US"/>
                    </w:rPr>
                    <w:t>m</w:t>
                  </w:r>
                  <w:r w:rsidRPr="00E00B83">
                    <w:rPr>
                      <w:sz w:val="20"/>
                      <w:lang w:val="en-US"/>
                    </w:rPr>
                    <w:t>ming from future premiums and any additional cash</w:t>
                  </w:r>
                  <w:r w:rsidR="00DD1B3B" w:rsidRPr="00927CAF">
                    <w:rPr>
                      <w:sz w:val="20"/>
                      <w:lang w:val="en-US"/>
                    </w:rPr>
                    <w:t>-</w:t>
                  </w:r>
                  <w:r w:rsidRPr="00E00B83">
                    <w:rPr>
                      <w:sz w:val="20"/>
                      <w:lang w:val="en-US"/>
                    </w:rPr>
                    <w:t>flows that result from those premiums</w:t>
                  </w:r>
                  <w:proofErr w:type="gramStart"/>
                  <w:r w:rsidR="0021480E" w:rsidRPr="00927CAF">
                    <w:rPr>
                      <w:sz w:val="20"/>
                      <w:lang w:val="en-US"/>
                    </w:rPr>
                    <w:t>, ,</w:t>
                  </w:r>
                  <w:proofErr w:type="gramEnd"/>
                  <w:r w:rsidR="0021480E" w:rsidRPr="00927CAF">
                    <w:rPr>
                      <w:sz w:val="20"/>
                      <w:lang w:val="en-US"/>
                    </w:rPr>
                    <w:t xml:space="preserve"> regarding LoB Index linked and unit-linked insurance.</w:t>
                  </w:r>
                </w:p>
              </w:tc>
            </w:tr>
            <w:tr w:rsidR="00C16324" w:rsidRPr="00927CAF" w:rsidTr="00E00B83">
              <w:trPr>
                <w:trHeight w:val="21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C0080/R0010-R0330</w:t>
                  </w:r>
                  <w:r w:rsidR="00DD1B3B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DD1B3B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(FU1)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Index linked and unit-linked insurance (gross), Cash in-flows - Other cash in-flows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61D1C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C61D1C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C16324" w:rsidRPr="00E00B83" w:rsidRDefault="00C16324" w:rsidP="0021480E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not included in Future premiums and not including investment returns</w:t>
                  </w:r>
                  <w:r w:rsidR="0021480E" w:rsidRPr="00927CAF">
                    <w:rPr>
                      <w:sz w:val="20"/>
                      <w:lang w:val="en-US"/>
                    </w:rPr>
                    <w:t>, regarding LoB Index linked and unit-linked insurance.</w:t>
                  </w:r>
                </w:p>
              </w:tc>
            </w:tr>
            <w:tr w:rsidR="00C16324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C0090/R0010-R0330</w:t>
                  </w:r>
                  <w:r w:rsidR="00DD1B3B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DD1B3B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(I1)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Other life insurance (gross), Cash out-flows - Future benefits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61D1C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21480E" w:rsidRPr="00927CAF" w:rsidRDefault="0021480E" w:rsidP="00DD1B3B">
                  <w:pPr>
                    <w:rPr>
                      <w:sz w:val="20"/>
                      <w:lang w:val="en-US"/>
                    </w:rPr>
                  </w:pPr>
                </w:p>
                <w:p w:rsidR="00C16324" w:rsidRPr="00E00B83" w:rsidRDefault="00C16324" w:rsidP="00DD1B3B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ste</w:t>
                  </w:r>
                  <w:r w:rsidR="00DD1B3B" w:rsidRPr="00927CAF">
                    <w:rPr>
                      <w:sz w:val="20"/>
                      <w:lang w:val="en-US"/>
                    </w:rPr>
                    <w:t>m</w:t>
                  </w:r>
                  <w:r w:rsidRPr="00E00B83">
                    <w:rPr>
                      <w:sz w:val="20"/>
                      <w:lang w:val="en-US"/>
                    </w:rPr>
                    <w:t xml:space="preserve">ming from Future benefits regarding </w:t>
                  </w:r>
                  <w:r w:rsidR="00DD1B3B" w:rsidRPr="00927CAF">
                    <w:rPr>
                      <w:sz w:val="20"/>
                      <w:lang w:val="en-US"/>
                    </w:rPr>
                    <w:t>LoB</w:t>
                  </w:r>
                  <w:r w:rsidRPr="00E00B83">
                    <w:rPr>
                      <w:sz w:val="20"/>
                      <w:lang w:val="en-US"/>
                    </w:rPr>
                    <w:t xml:space="preserve"> Other life insurance.</w:t>
                  </w:r>
                </w:p>
              </w:tc>
            </w:tr>
            <w:tr w:rsidR="00C16324" w:rsidRPr="00927CAF" w:rsidTr="00E00B83">
              <w:trPr>
                <w:trHeight w:val="27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C0100/R0010-R0330</w:t>
                  </w:r>
                  <w:r w:rsidR="00DD1B3B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DD1B3B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(J1)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Other life insurance (gross), Cash out-flows - Future expenses and other cash out-flows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61D1C" w:rsidRPr="00927CAF" w:rsidRDefault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C61D1C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C61D1C" w:rsidRPr="00927CAF" w:rsidRDefault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21480E" w:rsidRPr="00927CAF" w:rsidRDefault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related to expenses that will be incurred in servicing insurance and reinsurance obligations, and other cash-flow items such as taxation payments which are, or expected to be, charged to policyholders or are required to settle the insurance obligations</w:t>
                  </w:r>
                  <w:r w:rsidR="0021480E" w:rsidRPr="00927CAF">
                    <w:rPr>
                      <w:sz w:val="20"/>
                      <w:lang w:val="en-US"/>
                    </w:rPr>
                    <w:t>, regarding LoB Other life insurance.</w:t>
                  </w: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21480E" w:rsidRPr="00927CAF" w:rsidRDefault="0021480E">
                  <w:pPr>
                    <w:rPr>
                      <w:sz w:val="20"/>
                      <w:lang w:val="en-US"/>
                    </w:rPr>
                  </w:pPr>
                </w:p>
                <w:p w:rsidR="00C16324" w:rsidRPr="00927CAF" w:rsidRDefault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Cash out-flows from non-life insurance contracts that will change to Annuities</w:t>
                  </w:r>
                  <w:ins w:id="27" w:author="Author">
                    <w:r w:rsidR="00FC32DC">
                      <w:rPr>
                        <w:sz w:val="20"/>
                        <w:lang w:val="en-US"/>
                      </w:rPr>
                      <w:t xml:space="preserve"> but not yet formally settled as Annuities,</w:t>
                    </w:r>
                  </w:ins>
                  <w:r w:rsidRPr="00E00B83">
                    <w:rPr>
                      <w:sz w:val="20"/>
                      <w:lang w:val="en-US"/>
                    </w:rPr>
                    <w:t xml:space="preserve"> and dealt </w:t>
                  </w:r>
                  <w:r w:rsidR="00DD1B3B" w:rsidRPr="00927CAF">
                    <w:rPr>
                      <w:sz w:val="20"/>
                      <w:lang w:val="en-US"/>
                    </w:rPr>
                    <w:t xml:space="preserve">with </w:t>
                  </w:r>
                  <w:r w:rsidRPr="00E00B83">
                    <w:rPr>
                      <w:sz w:val="20"/>
                      <w:lang w:val="en-US"/>
                    </w:rPr>
                    <w:t>within the same company shall also be included.</w:t>
                  </w:r>
                </w:p>
                <w:p w:rsidR="00C61D1C" w:rsidRPr="00E00B83" w:rsidRDefault="00C61D1C">
                  <w:pPr>
                    <w:rPr>
                      <w:sz w:val="20"/>
                      <w:lang w:val="en-US"/>
                    </w:rPr>
                  </w:pPr>
                </w:p>
              </w:tc>
            </w:tr>
            <w:tr w:rsidR="00C16324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C0110/R0010-R0330</w:t>
                  </w:r>
                  <w:r w:rsidR="00DD1B3B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DD1B3B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(K1)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Other life insurance (gross), Cash in-flows - Future premiums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73856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AC1B56" w:rsidRPr="00927CAF" w:rsidRDefault="00AC1B56" w:rsidP="00DD1B3B">
                  <w:pPr>
                    <w:rPr>
                      <w:sz w:val="20"/>
                      <w:lang w:val="en-US"/>
                    </w:rPr>
                  </w:pPr>
                </w:p>
                <w:p w:rsidR="00C16324" w:rsidRPr="00E00B83" w:rsidRDefault="00C16324" w:rsidP="00AC1B56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ste</w:t>
                  </w:r>
                  <w:r w:rsidR="00DD1B3B" w:rsidRPr="00927CAF">
                    <w:rPr>
                      <w:sz w:val="20"/>
                      <w:lang w:val="en-US"/>
                    </w:rPr>
                    <w:t>m</w:t>
                  </w:r>
                  <w:r w:rsidRPr="00E00B83">
                    <w:rPr>
                      <w:sz w:val="20"/>
                      <w:lang w:val="en-US"/>
                    </w:rPr>
                    <w:t>ming from future premiums and any additional cash</w:t>
                  </w:r>
                  <w:r w:rsidR="00DD1B3B" w:rsidRPr="00927CAF">
                    <w:rPr>
                      <w:sz w:val="20"/>
                      <w:lang w:val="en-US"/>
                    </w:rPr>
                    <w:t>-</w:t>
                  </w:r>
                  <w:r w:rsidRPr="00E00B83">
                    <w:rPr>
                      <w:sz w:val="20"/>
                      <w:lang w:val="en-US"/>
                    </w:rPr>
                    <w:t>flows that result from those premiums</w:t>
                  </w:r>
                  <w:r w:rsidR="00AC1B56" w:rsidRPr="00927CAF">
                    <w:rPr>
                      <w:sz w:val="20"/>
                      <w:lang w:val="en-US"/>
                    </w:rPr>
                    <w:t>, regarding LoB Other life insurance.</w:t>
                  </w:r>
                </w:p>
              </w:tc>
            </w:tr>
            <w:tr w:rsidR="00C16324" w:rsidRPr="00927CAF" w:rsidTr="00E00B83">
              <w:trPr>
                <w:trHeight w:val="1961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C0120/R0010-R0330</w:t>
                  </w:r>
                  <w:r w:rsidR="00DD1B3B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DD1B3B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(L1)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Other life insurance (gross), Cash in-flows - Other cash in-flows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73856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AC1B56" w:rsidRPr="00927CAF" w:rsidRDefault="00AC1B56" w:rsidP="00C16324">
                  <w:pPr>
                    <w:rPr>
                      <w:sz w:val="20"/>
                      <w:lang w:val="en-US"/>
                    </w:rPr>
                  </w:pPr>
                </w:p>
                <w:p w:rsidR="00C16324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not included in Future premiums and not including investment returns</w:t>
                  </w:r>
                  <w:r w:rsidR="00AC1B56" w:rsidRPr="00927CAF">
                    <w:rPr>
                      <w:sz w:val="20"/>
                      <w:lang w:val="en-US"/>
                    </w:rPr>
                    <w:t>, regarding LoB Other life insurance.</w:t>
                  </w:r>
                </w:p>
                <w:p w:rsidR="00473856" w:rsidRPr="00E00B83" w:rsidRDefault="00473856" w:rsidP="00C16324">
                  <w:pPr>
                    <w:rPr>
                      <w:sz w:val="20"/>
                      <w:lang w:val="en-US"/>
                    </w:rPr>
                  </w:pPr>
                </w:p>
              </w:tc>
            </w:tr>
            <w:tr w:rsidR="00C16324" w:rsidRPr="00927CAF" w:rsidTr="00E00B83">
              <w:trPr>
                <w:trHeight w:val="21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C0130/R0010-R0330</w:t>
                  </w:r>
                  <w:r w:rsidR="00DD1B3B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DD1B3B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(M1)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Annuities stemming from non-life contracts (gross), Cash out-flows - Future benefits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73856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AC1B56" w:rsidRPr="00927CAF" w:rsidRDefault="00AC1B56" w:rsidP="00DD1B3B">
                  <w:pPr>
                    <w:rPr>
                      <w:sz w:val="20"/>
                      <w:lang w:val="en-US"/>
                    </w:rPr>
                  </w:pPr>
                </w:p>
                <w:p w:rsidR="00C16324" w:rsidRDefault="00C16324" w:rsidP="00DD1B3B">
                  <w:pPr>
                    <w:rPr>
                      <w:ins w:id="28" w:author="Author"/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The cash-flows </w:t>
                  </w:r>
                  <w:r w:rsidRPr="006F1E6F">
                    <w:rPr>
                      <w:sz w:val="20"/>
                      <w:lang w:val="en-US"/>
                    </w:rPr>
                    <w:t>are the ones ste</w:t>
                  </w:r>
                  <w:r w:rsidR="00DD1B3B" w:rsidRPr="006F1E6F">
                    <w:rPr>
                      <w:sz w:val="20"/>
                      <w:lang w:val="en-US"/>
                    </w:rPr>
                    <w:t>m</w:t>
                  </w:r>
                  <w:r w:rsidRPr="006F1E6F">
                    <w:rPr>
                      <w:sz w:val="20"/>
                      <w:lang w:val="en-US"/>
                    </w:rPr>
                    <w:t xml:space="preserve">ming from Future benefits regarding </w:t>
                  </w:r>
                  <w:r w:rsidR="00DD1B3B" w:rsidRPr="006F1E6F">
                    <w:rPr>
                      <w:sz w:val="20"/>
                      <w:lang w:val="en-US"/>
                    </w:rPr>
                    <w:t>LoB</w:t>
                  </w:r>
                  <w:r w:rsidRPr="006F1E6F">
                    <w:rPr>
                      <w:sz w:val="20"/>
                      <w:lang w:val="en-US"/>
                    </w:rPr>
                    <w:t xml:space="preserve"> Annuities stemming from non-life contracts</w:t>
                  </w:r>
                  <w:ins w:id="29" w:author="Author">
                    <w:r w:rsidR="0098447B" w:rsidRPr="006F1E6F">
                      <w:rPr>
                        <w:sz w:val="20"/>
                        <w:lang w:val="en-US"/>
                      </w:rPr>
                      <w:t xml:space="preserve"> relating to insurance obligations, including health insurance obligations</w:t>
                    </w:r>
                  </w:ins>
                  <w:r w:rsidRPr="006F1E6F">
                    <w:rPr>
                      <w:sz w:val="20"/>
                      <w:lang w:val="en-US"/>
                    </w:rPr>
                    <w:t>.</w:t>
                  </w:r>
                </w:p>
                <w:p w:rsidR="005277D8" w:rsidRDefault="005277D8" w:rsidP="00DD1B3B">
                  <w:pPr>
                    <w:rPr>
                      <w:ins w:id="30" w:author="Author"/>
                      <w:sz w:val="20"/>
                      <w:lang w:val="en-US"/>
                    </w:rPr>
                  </w:pPr>
                </w:p>
                <w:p w:rsidR="005277D8" w:rsidRPr="00E00B83" w:rsidRDefault="005277D8" w:rsidP="00FC32DC">
                  <w:pPr>
                    <w:rPr>
                      <w:sz w:val="20"/>
                      <w:lang w:val="en-US"/>
                    </w:rPr>
                  </w:pPr>
                  <w:ins w:id="31" w:author="Author">
                    <w:r>
                      <w:rPr>
                        <w:sz w:val="20"/>
                        <w:lang w:val="en-US"/>
                      </w:rPr>
                      <w:t xml:space="preserve">Cash out-flows from non-life insurance contracts that </w:t>
                    </w:r>
                    <w:r w:rsidR="00FC32DC">
                      <w:rPr>
                        <w:sz w:val="20"/>
                        <w:lang w:val="en-US"/>
                      </w:rPr>
                      <w:t xml:space="preserve">will change to Annuities but </w:t>
                    </w:r>
                    <w:r>
                      <w:rPr>
                        <w:sz w:val="20"/>
                        <w:lang w:val="en-US"/>
                      </w:rPr>
                      <w:t xml:space="preserve">are not yet </w:t>
                    </w:r>
                    <w:r w:rsidR="00FC32DC">
                      <w:rPr>
                        <w:sz w:val="20"/>
                        <w:lang w:val="en-US"/>
                      </w:rPr>
                      <w:t xml:space="preserve">formally </w:t>
                    </w:r>
                    <w:r>
                      <w:rPr>
                        <w:sz w:val="20"/>
                        <w:lang w:val="en-US"/>
                      </w:rPr>
                      <w:t xml:space="preserve">settled as Annuities and </w:t>
                    </w:r>
                    <w:del w:id="32" w:author="Author">
                      <w:r w:rsidDel="00FC32DC">
                        <w:rPr>
                          <w:sz w:val="20"/>
                          <w:lang w:val="en-US"/>
                        </w:rPr>
                        <w:delText xml:space="preserve">will change to Annuities </w:delText>
                      </w:r>
                    </w:del>
                    <w:r>
                      <w:rPr>
                        <w:sz w:val="20"/>
                        <w:lang w:val="en-US"/>
                      </w:rPr>
                      <w:t>shall not be included</w:t>
                    </w:r>
                    <w:r w:rsidR="00FC32DC">
                      <w:rPr>
                        <w:sz w:val="20"/>
                        <w:lang w:val="en-US"/>
                      </w:rPr>
                      <w:t>.</w:t>
                    </w:r>
                  </w:ins>
                </w:p>
              </w:tc>
            </w:tr>
            <w:tr w:rsidR="00C16324" w:rsidRPr="00927CAF" w:rsidTr="00E00B83">
              <w:trPr>
                <w:trHeight w:val="27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C0140/R0010-R0330</w:t>
                  </w:r>
                </w:p>
                <w:p w:rsidR="00C16324" w:rsidRPr="00E00B83" w:rsidRDefault="00DD1B3B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(N1)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Annuities stemming from non-life contracts (gross), Cash out-flows - Future expenses and other cash out-flows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73856" w:rsidRPr="00927CAF" w:rsidRDefault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AC1B56" w:rsidRPr="00927CAF" w:rsidRDefault="00AC1B56">
                  <w:pPr>
                    <w:rPr>
                      <w:sz w:val="20"/>
                      <w:lang w:val="en-US"/>
                    </w:rPr>
                  </w:pPr>
                </w:p>
                <w:p w:rsidR="00AC1B56" w:rsidRPr="00927CAF" w:rsidRDefault="00C16324" w:rsidP="00AC1B56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related to expenses that will be incurred in servicing insurance and reinsurance obligations, and other cash-flow items such as taxation payments which are, or expected to be, charged to policyholders or are required to settle the insurance obligations</w:t>
                  </w:r>
                  <w:r w:rsidR="00AC1B56" w:rsidRPr="00927CAF">
                    <w:rPr>
                      <w:sz w:val="20"/>
                      <w:lang w:val="en-US"/>
                    </w:rPr>
                    <w:t>, regarding LoB Annuities stemming from non-life contracts</w:t>
                  </w:r>
                  <w:ins w:id="33" w:author="Author">
                    <w:r w:rsidR="0098447B">
                      <w:rPr>
                        <w:sz w:val="20"/>
                        <w:lang w:val="en-US"/>
                      </w:rPr>
                      <w:t xml:space="preserve"> relating to insurance obligations, including health insurance obligations</w:t>
                    </w:r>
                  </w:ins>
                  <w:r w:rsidR="00AC1B56" w:rsidRPr="00927CAF">
                    <w:rPr>
                      <w:sz w:val="20"/>
                      <w:lang w:val="en-US"/>
                    </w:rPr>
                    <w:t>.</w:t>
                  </w:r>
                </w:p>
                <w:p w:rsidR="00AC1B56" w:rsidRPr="00927CAF" w:rsidRDefault="00AC1B56" w:rsidP="00AC1B56">
                  <w:pPr>
                    <w:rPr>
                      <w:sz w:val="20"/>
                      <w:lang w:val="en-US"/>
                    </w:rPr>
                  </w:pPr>
                </w:p>
                <w:p w:rsidR="00C16324" w:rsidRPr="00E00B83" w:rsidRDefault="00C16324" w:rsidP="005277D8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Cash out-flows from non-life insurance contracts that </w:t>
                  </w:r>
                  <w:ins w:id="34" w:author="Author">
                    <w:r w:rsidR="005277D8">
                      <w:rPr>
                        <w:sz w:val="20"/>
                        <w:lang w:val="en-US"/>
                      </w:rPr>
                      <w:t xml:space="preserve">are not yet settled as Annuities and </w:t>
                    </w:r>
                  </w:ins>
                  <w:r w:rsidRPr="00E00B83">
                    <w:rPr>
                      <w:sz w:val="20"/>
                      <w:lang w:val="en-US"/>
                    </w:rPr>
                    <w:t xml:space="preserve">will change to Annuities and dealt </w:t>
                  </w:r>
                  <w:r w:rsidR="005B69F6" w:rsidRPr="00927CAF">
                    <w:rPr>
                      <w:sz w:val="20"/>
                      <w:lang w:val="en-US"/>
                    </w:rPr>
                    <w:t xml:space="preserve">with </w:t>
                  </w:r>
                  <w:r w:rsidRPr="00E00B83">
                    <w:rPr>
                      <w:sz w:val="20"/>
                      <w:lang w:val="en-US"/>
                    </w:rPr>
                    <w:t xml:space="preserve">within the same company shall </w:t>
                  </w:r>
                  <w:del w:id="35" w:author="Author">
                    <w:r w:rsidRPr="00E00B83" w:rsidDel="005277D8">
                      <w:rPr>
                        <w:sz w:val="20"/>
                        <w:lang w:val="en-US"/>
                      </w:rPr>
                      <w:delText xml:space="preserve">also </w:delText>
                    </w:r>
                  </w:del>
                  <w:ins w:id="36" w:author="Author">
                    <w:r w:rsidR="005277D8">
                      <w:rPr>
                        <w:sz w:val="20"/>
                        <w:lang w:val="en-US"/>
                      </w:rPr>
                      <w:t>not</w:t>
                    </w:r>
                    <w:r w:rsidR="005277D8" w:rsidRPr="00E00B83">
                      <w:rPr>
                        <w:sz w:val="20"/>
                        <w:lang w:val="en-US"/>
                      </w:rPr>
                      <w:t xml:space="preserve"> </w:t>
                    </w:r>
                  </w:ins>
                  <w:r w:rsidRPr="00E00B83">
                    <w:rPr>
                      <w:sz w:val="20"/>
                      <w:lang w:val="en-US"/>
                    </w:rPr>
                    <w:t>be included.</w:t>
                  </w:r>
                </w:p>
              </w:tc>
            </w:tr>
            <w:tr w:rsidR="00C16324" w:rsidRPr="00927CAF" w:rsidTr="00E00B83">
              <w:trPr>
                <w:trHeight w:val="21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C0150/R0010-R0330</w:t>
                  </w:r>
                  <w:r w:rsidR="005B69F6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5B69F6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(O1)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Annuities stemming from non-life contracts (gross), Cash in-flows - Future premiums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73856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473856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C16324" w:rsidRDefault="00C16324" w:rsidP="00C16324">
                  <w:pPr>
                    <w:rPr>
                      <w:ins w:id="37" w:author="Author"/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ste</w:t>
                  </w:r>
                  <w:r w:rsidR="004A5A77" w:rsidRPr="00927CAF">
                    <w:rPr>
                      <w:sz w:val="20"/>
                      <w:lang w:val="en-US"/>
                    </w:rPr>
                    <w:t>m</w:t>
                  </w:r>
                  <w:r w:rsidRPr="00E00B83">
                    <w:rPr>
                      <w:sz w:val="20"/>
                      <w:lang w:val="en-US"/>
                    </w:rPr>
                    <w:t>ming from future premiums and any additional cash</w:t>
                  </w:r>
                  <w:r w:rsidR="004A5A77" w:rsidRPr="00927CAF">
                    <w:rPr>
                      <w:sz w:val="20"/>
                      <w:lang w:val="en-US"/>
                    </w:rPr>
                    <w:t>-</w:t>
                  </w:r>
                  <w:r w:rsidRPr="00E00B83">
                    <w:rPr>
                      <w:sz w:val="20"/>
                      <w:lang w:val="en-US"/>
                    </w:rPr>
                    <w:t>flows that result from those premiums</w:t>
                  </w:r>
                  <w:r w:rsidR="00AC1B56" w:rsidRPr="00927CAF">
                    <w:rPr>
                      <w:sz w:val="20"/>
                      <w:lang w:val="en-US"/>
                    </w:rPr>
                    <w:t>, regarding LoB Annuities stemming from non-life contracts</w:t>
                  </w:r>
                  <w:del w:id="38" w:author="Author">
                    <w:r w:rsidR="00AC1B56" w:rsidRPr="00927CAF" w:rsidDel="0098447B">
                      <w:rPr>
                        <w:sz w:val="20"/>
                        <w:lang w:val="en-US"/>
                      </w:rPr>
                      <w:delText>.</w:delText>
                    </w:r>
                  </w:del>
                  <w:ins w:id="39" w:author="Author">
                    <w:r w:rsidR="0098447B">
                      <w:rPr>
                        <w:sz w:val="20"/>
                        <w:lang w:val="en-US"/>
                      </w:rPr>
                      <w:t xml:space="preserve"> relating to insurance obligations, including health insurance obligations</w:t>
                    </w:r>
                  </w:ins>
                  <w:r w:rsidRPr="00E00B83">
                    <w:rPr>
                      <w:sz w:val="20"/>
                      <w:lang w:val="en-US"/>
                    </w:rPr>
                    <w:t>.</w:t>
                  </w:r>
                </w:p>
                <w:p w:rsidR="00E54780" w:rsidRPr="00927CAF" w:rsidRDefault="00E54780" w:rsidP="00C16324">
                  <w:pPr>
                    <w:rPr>
                      <w:sz w:val="20"/>
                      <w:lang w:val="en-US"/>
                    </w:rPr>
                  </w:pPr>
                </w:p>
                <w:p w:rsidR="00473856" w:rsidRPr="00E00B83" w:rsidRDefault="00E54780" w:rsidP="00C16324">
                  <w:pPr>
                    <w:rPr>
                      <w:sz w:val="20"/>
                      <w:lang w:val="en-US"/>
                    </w:rPr>
                  </w:pPr>
                  <w:ins w:id="40" w:author="Author">
                    <w:r>
                      <w:rPr>
                        <w:sz w:val="20"/>
                        <w:lang w:val="en-US"/>
                      </w:rPr>
                      <w:t>Cash out-flows from non-life insurance contracts that are not yet settled as Annuities and will change to Annuities shall not be included</w:t>
                    </w:r>
                  </w:ins>
                </w:p>
              </w:tc>
            </w:tr>
            <w:tr w:rsidR="00C16324" w:rsidRPr="00927CAF" w:rsidTr="00E00B83">
              <w:trPr>
                <w:trHeight w:val="21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C0160/R0010-R0330</w:t>
                  </w:r>
                  <w:r w:rsidR="004A5A77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4A5A77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(P1)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Annuities stemming from non-life contracts (gross), Cash in-flows - Other cash in-flows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73856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AC1B56" w:rsidRPr="00927CAF" w:rsidRDefault="00AC1B56" w:rsidP="00C16324">
                  <w:pPr>
                    <w:rPr>
                      <w:sz w:val="20"/>
                      <w:lang w:val="en-US"/>
                    </w:rPr>
                  </w:pPr>
                </w:p>
                <w:p w:rsidR="00C16324" w:rsidRDefault="00C16324" w:rsidP="00C16324">
                  <w:pPr>
                    <w:rPr>
                      <w:ins w:id="41" w:author="Author"/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not included in Future premiums and not including investment returns</w:t>
                  </w:r>
                  <w:r w:rsidR="00AC1B56" w:rsidRPr="00927CAF">
                    <w:rPr>
                      <w:sz w:val="20"/>
                      <w:lang w:val="en-US"/>
                    </w:rPr>
                    <w:t>, regarding LoB Annuities stemming from non-life contracts</w:t>
                  </w:r>
                  <w:ins w:id="42" w:author="Author">
                    <w:r w:rsidR="0098447B">
                      <w:rPr>
                        <w:sz w:val="20"/>
                        <w:lang w:val="en-US"/>
                      </w:rPr>
                      <w:t xml:space="preserve"> relating to insurance obligations, including health insurance obligations</w:t>
                    </w:r>
                  </w:ins>
                  <w:r w:rsidR="00AC1B56" w:rsidRPr="00927CAF">
                    <w:rPr>
                      <w:sz w:val="20"/>
                      <w:lang w:val="en-US"/>
                    </w:rPr>
                    <w:t>.</w:t>
                  </w:r>
                </w:p>
                <w:p w:rsidR="00E54780" w:rsidRDefault="00E54780" w:rsidP="00C16324">
                  <w:pPr>
                    <w:rPr>
                      <w:ins w:id="43" w:author="Author"/>
                      <w:sz w:val="20"/>
                      <w:lang w:val="en-US"/>
                    </w:rPr>
                  </w:pPr>
                </w:p>
                <w:p w:rsidR="00E54780" w:rsidRPr="00E00B83" w:rsidRDefault="00E54780" w:rsidP="00C16324">
                  <w:pPr>
                    <w:rPr>
                      <w:sz w:val="20"/>
                      <w:lang w:val="en-US"/>
                    </w:rPr>
                  </w:pPr>
                  <w:ins w:id="44" w:author="Author">
                    <w:r>
                      <w:rPr>
                        <w:sz w:val="20"/>
                        <w:lang w:val="en-US"/>
                      </w:rPr>
                      <w:t>Cash out-flows from non-life insurance contracts that are not yet settled as Annuities and will change to Annuities shall not be included</w:t>
                    </w:r>
                  </w:ins>
                </w:p>
              </w:tc>
            </w:tr>
            <w:tr w:rsidR="00C16324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C0170/R0010-R0330</w:t>
                  </w:r>
                  <w:r w:rsidR="004A5A77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4A5A77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(Q1)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Accepted reinsurance (gross), Cash out-flows - Future benefits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73856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AC1B56" w:rsidRPr="00927CAF" w:rsidRDefault="00AC1B56" w:rsidP="004A5A77">
                  <w:pPr>
                    <w:rPr>
                      <w:sz w:val="20"/>
                      <w:lang w:val="en-US"/>
                    </w:rPr>
                  </w:pPr>
                </w:p>
                <w:p w:rsidR="00C16324" w:rsidRPr="00E00B83" w:rsidRDefault="00C16324" w:rsidP="004A5A77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ste</w:t>
                  </w:r>
                  <w:r w:rsidR="004A5A77" w:rsidRPr="00927CAF">
                    <w:rPr>
                      <w:sz w:val="20"/>
                      <w:lang w:val="en-US"/>
                    </w:rPr>
                    <w:t>m</w:t>
                  </w:r>
                  <w:r w:rsidRPr="00E00B83">
                    <w:rPr>
                      <w:sz w:val="20"/>
                      <w:lang w:val="en-US"/>
                    </w:rPr>
                    <w:t xml:space="preserve">ming from Future benefits regarding </w:t>
                  </w:r>
                  <w:r w:rsidR="004A5A77" w:rsidRPr="00927CAF">
                    <w:rPr>
                      <w:sz w:val="20"/>
                      <w:lang w:val="en-US"/>
                    </w:rPr>
                    <w:t>LoB</w:t>
                  </w:r>
                  <w:r w:rsidRPr="00E00B83">
                    <w:rPr>
                      <w:sz w:val="20"/>
                      <w:lang w:val="en-US"/>
                    </w:rPr>
                    <w:t xml:space="preserve"> Accepted reinsurance.</w:t>
                  </w:r>
                </w:p>
              </w:tc>
            </w:tr>
            <w:tr w:rsidR="00C16324" w:rsidRPr="00927CAF" w:rsidTr="00E00B83">
              <w:trPr>
                <w:trHeight w:val="27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C0180/R0010-R0330</w:t>
                  </w:r>
                  <w:r w:rsidR="004A5A77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4A5A77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(R1)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Accepted reinsurance (gross), Cash out-flows - Future expenses and other cash out-flows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73856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AC1B56" w:rsidRPr="00927CAF" w:rsidRDefault="00AC1B56" w:rsidP="00C16324">
                  <w:pPr>
                    <w:rPr>
                      <w:sz w:val="20"/>
                      <w:lang w:val="en-US"/>
                    </w:rPr>
                  </w:pPr>
                </w:p>
                <w:p w:rsidR="00AC1B56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related to expenses that will be incurred in servicing insurance and reinsurance obligations, and other cash-flow items such as taxation payments which are, or expected to be, charged to policyholders or are required to settle the insurance obligations</w:t>
                  </w:r>
                  <w:r w:rsidR="00AC1B56" w:rsidRPr="00927CAF">
                    <w:rPr>
                      <w:sz w:val="20"/>
                      <w:lang w:val="en-US"/>
                    </w:rPr>
                    <w:t>, regarding LoB Accepted reinsurance.</w:t>
                  </w:r>
                </w:p>
                <w:p w:rsidR="00AC1B56" w:rsidRPr="00927CAF" w:rsidRDefault="00AC1B56" w:rsidP="00C16324">
                  <w:pPr>
                    <w:rPr>
                      <w:sz w:val="20"/>
                      <w:lang w:val="en-US"/>
                    </w:rPr>
                  </w:pPr>
                </w:p>
                <w:p w:rsidR="00C16324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Cash out-flows from non-life insurance contracts that will change to Annuities</w:t>
                  </w:r>
                  <w:ins w:id="45" w:author="Author">
                    <w:r w:rsidR="00FC32DC">
                      <w:rPr>
                        <w:sz w:val="20"/>
                        <w:lang w:val="en-US"/>
                      </w:rPr>
                      <w:t xml:space="preserve"> but not yet formally settled as Annuities,</w:t>
                    </w:r>
                  </w:ins>
                  <w:r w:rsidRPr="00E00B83">
                    <w:rPr>
                      <w:sz w:val="20"/>
                      <w:lang w:val="en-US"/>
                    </w:rPr>
                    <w:t xml:space="preserve"> and dealt </w:t>
                  </w:r>
                  <w:r w:rsidR="004A5A77" w:rsidRPr="00927CAF">
                    <w:rPr>
                      <w:sz w:val="20"/>
                      <w:lang w:val="en-US"/>
                    </w:rPr>
                    <w:t xml:space="preserve">with </w:t>
                  </w:r>
                  <w:r w:rsidRPr="00E00B83">
                    <w:rPr>
                      <w:sz w:val="20"/>
                      <w:lang w:val="en-US"/>
                    </w:rPr>
                    <w:t>within the same company shall also be included.</w:t>
                  </w:r>
                </w:p>
                <w:p w:rsidR="00473856" w:rsidRPr="00E00B83" w:rsidRDefault="00473856" w:rsidP="00C16324">
                  <w:pPr>
                    <w:rPr>
                      <w:sz w:val="20"/>
                      <w:lang w:val="en-US"/>
                    </w:rPr>
                  </w:pPr>
                </w:p>
              </w:tc>
            </w:tr>
            <w:tr w:rsidR="00C16324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C0190/R0010-R0330</w:t>
                  </w:r>
                  <w:r w:rsidR="0021480E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21480E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(S1)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Accepted reinsurance (gross), Cash in-flows - Future premiums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73856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AC1B56" w:rsidRPr="00927CAF" w:rsidRDefault="00AC1B56" w:rsidP="00C16324">
                  <w:pPr>
                    <w:rPr>
                      <w:sz w:val="20"/>
                      <w:lang w:val="en-US"/>
                    </w:rPr>
                  </w:pPr>
                </w:p>
                <w:p w:rsidR="00C16324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steaming from future premiums and any additional cash flows that result from those premiums</w:t>
                  </w:r>
                  <w:r w:rsidR="00AC1B56" w:rsidRPr="00927CAF">
                    <w:rPr>
                      <w:sz w:val="20"/>
                      <w:lang w:val="en-US"/>
                    </w:rPr>
                    <w:t>, regarding LoB Accepted reinsurance.</w:t>
                  </w:r>
                </w:p>
                <w:p w:rsidR="00473856" w:rsidRPr="00E00B83" w:rsidRDefault="00473856" w:rsidP="00C16324">
                  <w:pPr>
                    <w:rPr>
                      <w:sz w:val="20"/>
                      <w:lang w:val="en-US"/>
                    </w:rPr>
                  </w:pPr>
                </w:p>
              </w:tc>
            </w:tr>
            <w:tr w:rsidR="00C16324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C0200/R0010-R0330</w:t>
                  </w:r>
                  <w:r w:rsidR="005B0E1C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5B0E1C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(T1)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Accepted reinsurance (gross), Cash in-flows - Other cash in-flows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73856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473856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473856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C16324" w:rsidRPr="00E00B83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not included in Future premiums and not including investment returns</w:t>
                  </w:r>
                  <w:r w:rsidR="00AC1B56" w:rsidRPr="00927CAF">
                    <w:rPr>
                      <w:sz w:val="20"/>
                      <w:lang w:val="en-US"/>
                    </w:rPr>
                    <w:t>, regarding LoB Accepted reinsurance.</w:t>
                  </w:r>
                </w:p>
              </w:tc>
            </w:tr>
            <w:tr w:rsidR="00C16324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C0210/R0010-R0330</w:t>
                  </w:r>
                  <w:r w:rsidR="005B0E1C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5B0E1C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(U1)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Health insurance (gross), Cash out-flows - Future benefits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21E7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5B0E1C" w:rsidRPr="00927CAF" w:rsidRDefault="005B0E1C" w:rsidP="00C16324">
                  <w:pPr>
                    <w:rPr>
                      <w:sz w:val="20"/>
                      <w:lang w:val="en-US"/>
                    </w:rPr>
                  </w:pPr>
                </w:p>
                <w:p w:rsidR="00C16324" w:rsidRDefault="00C16324" w:rsidP="00475ACB">
                  <w:pPr>
                    <w:rPr>
                      <w:ins w:id="46" w:author="Author"/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The cash-flows are the ones steaming from Future benefits regarding </w:t>
                  </w:r>
                  <w:r w:rsidR="00475ACB" w:rsidRPr="00927CAF">
                    <w:rPr>
                      <w:sz w:val="20"/>
                      <w:lang w:val="en-US"/>
                    </w:rPr>
                    <w:t xml:space="preserve">LoB </w:t>
                  </w:r>
                  <w:r w:rsidRPr="00E00B83">
                    <w:rPr>
                      <w:sz w:val="20"/>
                      <w:lang w:val="en-US"/>
                    </w:rPr>
                    <w:t>Health insurance.</w:t>
                  </w:r>
                </w:p>
                <w:p w:rsidR="005277D8" w:rsidRDefault="005277D8" w:rsidP="00475ACB">
                  <w:pPr>
                    <w:rPr>
                      <w:ins w:id="47" w:author="Author"/>
                      <w:sz w:val="20"/>
                      <w:lang w:val="en-US"/>
                    </w:rPr>
                  </w:pPr>
                </w:p>
                <w:p w:rsidR="005277D8" w:rsidRPr="00E00B83" w:rsidRDefault="005277D8" w:rsidP="00475ACB">
                  <w:pPr>
                    <w:rPr>
                      <w:sz w:val="20"/>
                      <w:lang w:val="en-US"/>
                    </w:rPr>
                  </w:pPr>
                  <w:ins w:id="48" w:author="Author">
                    <w:del w:id="49" w:author="Author">
                      <w:r w:rsidDel="00B601E1">
                        <w:rPr>
                          <w:sz w:val="20"/>
                          <w:lang w:val="en-US"/>
                        </w:rPr>
                        <w:delText>Cash out-flows from non-life insurance contracts that are not yet settled as Annuities and will change to Annuities shall not be included</w:delText>
                      </w:r>
                    </w:del>
                  </w:ins>
                </w:p>
              </w:tc>
            </w:tr>
            <w:tr w:rsidR="00C16324" w:rsidRPr="00927CAF" w:rsidTr="00E00B83">
              <w:trPr>
                <w:trHeight w:val="27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C0220/R0010-R0330</w:t>
                  </w:r>
                  <w:r w:rsidR="00264A67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264A67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(CH1)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Health insurance (gross), Cash out-flows - Future expenses and other cash out-flows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21E7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6921E7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475ACB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related to expenses that will be incurred in servicing insurance and reinsurance obligations, and other cash-flow items such as taxation payments which are, or expected to be, charged to policyholders or are required to settle the insurance obligations</w:t>
                  </w:r>
                  <w:r w:rsidR="00475ACB" w:rsidRPr="00927CAF">
                    <w:rPr>
                      <w:sz w:val="20"/>
                      <w:lang w:val="en-US"/>
                    </w:rPr>
                    <w:t>, regarding LoB Health insurance.</w:t>
                  </w: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475ACB" w:rsidRPr="00927CAF" w:rsidRDefault="00475ACB" w:rsidP="00C16324">
                  <w:pPr>
                    <w:rPr>
                      <w:sz w:val="20"/>
                      <w:lang w:val="en-US"/>
                    </w:rPr>
                  </w:pPr>
                </w:p>
                <w:p w:rsidR="00C16324" w:rsidRPr="00927CAF" w:rsidDel="005277D8" w:rsidRDefault="005277D8" w:rsidP="00C16324">
                  <w:pPr>
                    <w:rPr>
                      <w:del w:id="50" w:author="Author"/>
                      <w:sz w:val="20"/>
                      <w:lang w:val="en-US"/>
                    </w:rPr>
                  </w:pPr>
                  <w:ins w:id="51" w:author="Author">
                    <w:del w:id="52" w:author="Author">
                      <w:r w:rsidRPr="00E00B83" w:rsidDel="00B601E1">
                        <w:rPr>
                          <w:sz w:val="20"/>
                          <w:lang w:val="en-US"/>
                        </w:rPr>
                        <w:delText xml:space="preserve">Cash out-flows from non-life insurance contracts that </w:delText>
                      </w:r>
                      <w:r w:rsidDel="00B601E1">
                        <w:rPr>
                          <w:sz w:val="20"/>
                          <w:lang w:val="en-US"/>
                        </w:rPr>
                        <w:delText xml:space="preserve">are not yet settled as Annuities and </w:delText>
                      </w:r>
                      <w:r w:rsidRPr="00E00B83" w:rsidDel="00B601E1">
                        <w:rPr>
                          <w:sz w:val="20"/>
                          <w:lang w:val="en-US"/>
                        </w:rPr>
                        <w:delText xml:space="preserve">will change to Annuities and dealt </w:delText>
                      </w:r>
                      <w:r w:rsidRPr="00927CAF" w:rsidDel="00B601E1">
                        <w:rPr>
                          <w:sz w:val="20"/>
                          <w:lang w:val="en-US"/>
                        </w:rPr>
                        <w:delText xml:space="preserve">with </w:delText>
                      </w:r>
                      <w:r w:rsidRPr="00E00B83" w:rsidDel="00B601E1">
                        <w:rPr>
                          <w:sz w:val="20"/>
                          <w:lang w:val="en-US"/>
                        </w:rPr>
                        <w:delText xml:space="preserve">within the same company shall </w:delText>
                      </w:r>
                      <w:r w:rsidDel="00B601E1">
                        <w:rPr>
                          <w:sz w:val="20"/>
                          <w:lang w:val="en-US"/>
                        </w:rPr>
                        <w:delText>not</w:delText>
                      </w:r>
                      <w:r w:rsidRPr="00E00B83" w:rsidDel="00B601E1">
                        <w:rPr>
                          <w:sz w:val="20"/>
                          <w:lang w:val="en-US"/>
                        </w:rPr>
                        <w:delText xml:space="preserve"> be included.</w:delText>
                      </w:r>
                    </w:del>
                  </w:ins>
                  <w:del w:id="53" w:author="Author">
                    <w:r w:rsidR="00C16324" w:rsidRPr="00E00B83" w:rsidDel="00B601E1">
                      <w:rPr>
                        <w:sz w:val="20"/>
                        <w:lang w:val="en-US"/>
                      </w:rPr>
                      <w:delText>C</w:delText>
                    </w:r>
                    <w:r w:rsidR="00C16324" w:rsidRPr="00E00B83" w:rsidDel="005277D8">
                      <w:rPr>
                        <w:sz w:val="20"/>
                        <w:lang w:val="en-US"/>
                      </w:rPr>
                      <w:delText>ash out-flows from non-life insurance contracts that will change to Annuities and dealt within the same company shall also be included.</w:delText>
                    </w:r>
                  </w:del>
                </w:p>
                <w:p w:rsidR="006921E7" w:rsidRPr="00E00B83" w:rsidRDefault="006921E7" w:rsidP="00C16324">
                  <w:pPr>
                    <w:rPr>
                      <w:sz w:val="20"/>
                      <w:lang w:val="en-US"/>
                    </w:rPr>
                  </w:pPr>
                </w:p>
              </w:tc>
            </w:tr>
            <w:tr w:rsidR="00C16324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C0230/R0010-R0330</w:t>
                  </w:r>
                  <w:r w:rsidR="00264A67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264A67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(DH1)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Health insurance (gross), Cash in-flows - Future premiums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21E7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264A67" w:rsidRPr="00927CAF" w:rsidRDefault="00264A67" w:rsidP="00C16324">
                  <w:pPr>
                    <w:rPr>
                      <w:sz w:val="20"/>
                      <w:lang w:val="en-US"/>
                    </w:rPr>
                  </w:pPr>
                </w:p>
                <w:p w:rsidR="00C16324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steaming from future premiums and any additional cash flows that result from those premiums</w:t>
                  </w:r>
                  <w:r w:rsidR="00264A67" w:rsidRPr="00927CAF">
                    <w:rPr>
                      <w:sz w:val="20"/>
                      <w:lang w:val="en-US"/>
                    </w:rPr>
                    <w:t>, regarding LoB Health insurance.</w:t>
                  </w:r>
                </w:p>
                <w:p w:rsidR="006921E7" w:rsidRPr="00E00B83" w:rsidRDefault="006921E7" w:rsidP="00C16324">
                  <w:pPr>
                    <w:rPr>
                      <w:sz w:val="20"/>
                      <w:lang w:val="en-US"/>
                    </w:rPr>
                  </w:pPr>
                </w:p>
              </w:tc>
            </w:tr>
            <w:tr w:rsidR="00C16324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C0240/R0010-R0330</w:t>
                  </w:r>
                  <w:r w:rsidR="00264A67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264A67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(FH1)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Health insurance (gross), Cash in-flows - Other cash in-flows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21E7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264A67" w:rsidRPr="00927CAF" w:rsidRDefault="00264A67" w:rsidP="00C16324">
                  <w:pPr>
                    <w:rPr>
                      <w:sz w:val="20"/>
                      <w:lang w:val="en-US"/>
                    </w:rPr>
                  </w:pPr>
                </w:p>
                <w:p w:rsidR="00C16324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not included in Future premiums and not including investment returns</w:t>
                  </w:r>
                  <w:r w:rsidR="00264A67" w:rsidRPr="00927CAF">
                    <w:rPr>
                      <w:sz w:val="20"/>
                      <w:lang w:val="en-US"/>
                    </w:rPr>
                    <w:t>, regarding LoB Health insurance.</w:t>
                  </w:r>
                </w:p>
                <w:p w:rsidR="006921E7" w:rsidRPr="00E00B83" w:rsidRDefault="006921E7" w:rsidP="00C16324">
                  <w:pPr>
                    <w:rPr>
                      <w:sz w:val="20"/>
                      <w:lang w:val="en-US"/>
                    </w:rPr>
                  </w:pPr>
                </w:p>
              </w:tc>
            </w:tr>
            <w:tr w:rsidR="00C16324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C0250/R0010-R0330</w:t>
                  </w:r>
                  <w:r w:rsidR="00264A67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264A67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(V1)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Health reinsurance (gross), Cash out-flows - Future benefits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21E7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264A67" w:rsidRPr="00927CAF" w:rsidRDefault="00264A67" w:rsidP="00C16324">
                  <w:pPr>
                    <w:rPr>
                      <w:sz w:val="20"/>
                      <w:lang w:val="en-US"/>
                    </w:rPr>
                  </w:pPr>
                </w:p>
                <w:p w:rsidR="00C16324" w:rsidRPr="00E00B83" w:rsidRDefault="00C16324" w:rsidP="00264A67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The cash-flows are the ones steaming from Future benefits regarding </w:t>
                  </w:r>
                  <w:r w:rsidR="00264A67" w:rsidRPr="00927CAF">
                    <w:rPr>
                      <w:sz w:val="20"/>
                      <w:lang w:val="en-US"/>
                    </w:rPr>
                    <w:t>LoB</w:t>
                  </w:r>
                  <w:r w:rsidRPr="00E00B83">
                    <w:rPr>
                      <w:sz w:val="20"/>
                      <w:lang w:val="en-US"/>
                    </w:rPr>
                    <w:t xml:space="preserve"> Health reinsurance.</w:t>
                  </w:r>
                </w:p>
              </w:tc>
            </w:tr>
            <w:tr w:rsidR="00C16324" w:rsidRPr="00927CAF" w:rsidTr="00E00B83">
              <w:trPr>
                <w:trHeight w:val="401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C0260/R0010-R0330</w:t>
                  </w:r>
                  <w:r w:rsidR="00FB39DE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FB39DE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(X1)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Health reinsurance (gross), Cash out-flows - Future expenses and other cash out-flows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21E7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</w:t>
                  </w:r>
                </w:p>
                <w:p w:rsidR="006921E7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264A67" w:rsidRPr="00927CAF" w:rsidRDefault="00C16324" w:rsidP="00264A67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cash-flows are the ones related to expenses that will be incurred in servicing insurance and reinsurance obligations, and other cash-flow items such as taxation payments which are, or expected to be, charged to policyholders or are required to settle the insurance obligations</w:t>
                  </w:r>
                  <w:r w:rsidR="00264A67" w:rsidRPr="00927CAF">
                    <w:rPr>
                      <w:sz w:val="20"/>
                      <w:lang w:val="en-US"/>
                    </w:rPr>
                    <w:t>, regarding LoB Health reinsurance.</w:t>
                  </w:r>
                </w:p>
                <w:p w:rsidR="00264A67" w:rsidRPr="00927CAF" w:rsidRDefault="00264A67" w:rsidP="00264A67">
                  <w:pPr>
                    <w:rPr>
                      <w:sz w:val="20"/>
                      <w:lang w:val="en-US"/>
                    </w:rPr>
                  </w:pPr>
                </w:p>
                <w:p w:rsidR="00C16324" w:rsidRPr="00E00B83" w:rsidRDefault="00C16324" w:rsidP="00264A67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Cash out-flows from non-life insurance contracts that will change to Annuities</w:t>
                  </w:r>
                  <w:ins w:id="54" w:author="Author">
                    <w:r w:rsidR="00FC32DC">
                      <w:rPr>
                        <w:sz w:val="20"/>
                        <w:lang w:val="en-US"/>
                      </w:rPr>
                      <w:t xml:space="preserve"> but not yet formally settled as Annuities,</w:t>
                    </w:r>
                  </w:ins>
                  <w:r w:rsidRPr="00E00B83">
                    <w:rPr>
                      <w:sz w:val="20"/>
                      <w:lang w:val="en-US"/>
                    </w:rPr>
                    <w:t xml:space="preserve"> and dealt within the same company shall also be included.</w:t>
                  </w:r>
                </w:p>
              </w:tc>
            </w:tr>
            <w:tr w:rsidR="00C16324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C0270/R0010-R0330</w:t>
                  </w:r>
                  <w:r w:rsidR="00FB39DE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FB39DE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(Y1)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Health reinsurance (gross), Cash in-flows - Future premiums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921E7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6921E7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 </w:t>
                  </w:r>
                </w:p>
                <w:p w:rsidR="00C16324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steaming from future premiums and any additional cash flows that result from those premiums</w:t>
                  </w:r>
                  <w:r w:rsidR="00FB39DE" w:rsidRPr="00927CAF">
                    <w:rPr>
                      <w:sz w:val="20"/>
                      <w:lang w:val="en-US"/>
                    </w:rPr>
                    <w:t>, regarding LoB Health reinsurance.</w:t>
                  </w:r>
                </w:p>
                <w:p w:rsidR="006921E7" w:rsidRPr="00E00B83" w:rsidRDefault="006921E7" w:rsidP="00C16324">
                  <w:pPr>
                    <w:rPr>
                      <w:sz w:val="20"/>
                      <w:lang w:val="en-US"/>
                    </w:rPr>
                  </w:pPr>
                </w:p>
              </w:tc>
            </w:tr>
            <w:tr w:rsidR="00C16324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C0280/R0010-R0330</w:t>
                  </w:r>
                  <w:r w:rsidR="00FB39DE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FB39DE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(Z1)</w:t>
                  </w:r>
                </w:p>
              </w:tc>
              <w:tc>
                <w:tcPr>
                  <w:tcW w:w="2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Health reinsurance (gross), Cash in-flows - Other cash in-flows</w:t>
                  </w:r>
                </w:p>
              </w:tc>
              <w:tc>
                <w:tcPr>
                  <w:tcW w:w="5787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10039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6921E7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CF3935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CF3935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FB39DE" w:rsidRPr="00927CAF" w:rsidRDefault="00FB39DE" w:rsidP="00C16324">
                  <w:pPr>
                    <w:rPr>
                      <w:sz w:val="20"/>
                      <w:lang w:val="en-US"/>
                    </w:rPr>
                  </w:pPr>
                </w:p>
                <w:p w:rsidR="00C16324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>The cash- flows are the ones not included in Future premiums and not including investment returns</w:t>
                  </w:r>
                  <w:r w:rsidR="00FB39DE" w:rsidRPr="00927CAF">
                    <w:rPr>
                      <w:sz w:val="20"/>
                      <w:lang w:val="en-US"/>
                    </w:rPr>
                    <w:t>, regarding LoB Health reinsurance.</w:t>
                  </w:r>
                </w:p>
                <w:p w:rsidR="00310039" w:rsidRPr="00E00B83" w:rsidRDefault="00310039" w:rsidP="00C16324">
                  <w:pPr>
                    <w:rPr>
                      <w:sz w:val="20"/>
                      <w:lang w:val="en-US"/>
                    </w:rPr>
                  </w:pPr>
                </w:p>
              </w:tc>
            </w:tr>
            <w:tr w:rsidR="00C16324" w:rsidRPr="00927CAF" w:rsidTr="00E00B83">
              <w:trPr>
                <w:trHeight w:val="181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173EC2" w:rsidRDefault="005B0D7B" w:rsidP="005B0D7B">
                  <w:pPr>
                    <w:rPr>
                      <w:color w:val="000000"/>
                      <w:sz w:val="20"/>
                    </w:rPr>
                  </w:pPr>
                  <w:r w:rsidRPr="00E00B83">
                    <w:rPr>
                      <w:color w:val="000000"/>
                      <w:sz w:val="20"/>
                    </w:rPr>
                    <w:t>C0290/R0010-R0330</w:t>
                  </w:r>
                  <w:r w:rsidR="00FB39DE" w:rsidRPr="00927CAF">
                    <w:rPr>
                      <w:color w:val="000000"/>
                      <w:sz w:val="20"/>
                    </w:rPr>
                    <w:t xml:space="preserve"> </w:t>
                  </w:r>
                </w:p>
                <w:p w:rsidR="00C16324" w:rsidRPr="00E00B83" w:rsidRDefault="00FB39DE" w:rsidP="005B0D7B">
                  <w:pPr>
                    <w:rPr>
                      <w:color w:val="000000"/>
                      <w:sz w:val="20"/>
                    </w:rPr>
                  </w:pPr>
                  <w:r w:rsidRPr="00927CAF">
                    <w:rPr>
                      <w:color w:val="000000"/>
                      <w:sz w:val="20"/>
                    </w:rPr>
                    <w:t>(GH1)</w:t>
                  </w:r>
                </w:p>
              </w:tc>
              <w:tc>
                <w:tcPr>
                  <w:tcW w:w="2240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16324" w:rsidRPr="00E00B83" w:rsidRDefault="00C16324" w:rsidP="00C16324">
                  <w:pPr>
                    <w:rPr>
                      <w:color w:val="000000"/>
                      <w:sz w:val="20"/>
                      <w:lang w:val="en-US"/>
                    </w:rPr>
                  </w:pPr>
                  <w:r w:rsidRPr="00E00B83">
                    <w:rPr>
                      <w:color w:val="000000"/>
                      <w:sz w:val="20"/>
                      <w:lang w:val="en-US"/>
                    </w:rPr>
                    <w:t>Future cash-flows used in the Best estimate, Total recoverable from reinsurance (after the adjustment)</w:t>
                  </w:r>
                </w:p>
              </w:tc>
              <w:tc>
                <w:tcPr>
                  <w:tcW w:w="5787" w:type="dxa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10039" w:rsidRPr="00927CAF" w:rsidRDefault="00C16324" w:rsidP="00C16324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Amount of undiscounted cash-flows expected for each year from year 1 to year 30, </w:t>
                  </w:r>
                  <w:r w:rsidR="00310039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31 to 40, </w:t>
                  </w:r>
                  <w:r w:rsidR="00310039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the interval of years 41 to 50 and </w:t>
                  </w:r>
                  <w:r w:rsidR="00310039" w:rsidRPr="00927CAF">
                    <w:rPr>
                      <w:sz w:val="20"/>
                      <w:lang w:val="en-US"/>
                    </w:rPr>
                    <w:t>aggregated</w:t>
                  </w:r>
                  <w:r w:rsidRPr="00E00B83">
                    <w:rPr>
                      <w:sz w:val="20"/>
                      <w:lang w:val="en-US"/>
                    </w:rPr>
                    <w:t xml:space="preserve"> for all the years after year 50. </w:t>
                  </w:r>
                </w:p>
                <w:p w:rsidR="00FB39DE" w:rsidRPr="00927CAF" w:rsidRDefault="00FB39DE" w:rsidP="00C16324">
                  <w:pPr>
                    <w:rPr>
                      <w:sz w:val="20"/>
                      <w:lang w:val="en-US"/>
                    </w:rPr>
                  </w:pPr>
                </w:p>
                <w:p w:rsidR="00C16324" w:rsidRPr="00E00B83" w:rsidRDefault="00C16324" w:rsidP="009E7AA9">
                  <w:pPr>
                    <w:rPr>
                      <w:sz w:val="20"/>
                      <w:lang w:val="en-US"/>
                    </w:rPr>
                  </w:pPr>
                  <w:r w:rsidRPr="00E00B83">
                    <w:rPr>
                      <w:sz w:val="20"/>
                      <w:lang w:val="en-US"/>
                    </w:rPr>
                    <w:t xml:space="preserve">The </w:t>
                  </w:r>
                  <w:ins w:id="55" w:author="Author">
                    <w:r w:rsidR="009E7AA9">
                      <w:rPr>
                        <w:sz w:val="20"/>
                        <w:lang w:val="en-US"/>
                      </w:rPr>
                      <w:t xml:space="preserve">future </w:t>
                    </w:r>
                  </w:ins>
                  <w:r w:rsidRPr="00E00B83">
                    <w:rPr>
                      <w:sz w:val="20"/>
                      <w:lang w:val="en-US"/>
                    </w:rPr>
                    <w:t>cash-</w:t>
                  </w:r>
                  <w:del w:id="56" w:author="Author">
                    <w:r w:rsidRPr="00E00B83" w:rsidDel="009E7AA9">
                      <w:rPr>
                        <w:sz w:val="20"/>
                        <w:lang w:val="en-US"/>
                      </w:rPr>
                      <w:delText xml:space="preserve"> </w:delText>
                    </w:r>
                  </w:del>
                  <w:r w:rsidRPr="00E00B83">
                    <w:rPr>
                      <w:sz w:val="20"/>
                      <w:lang w:val="en-US"/>
                    </w:rPr>
                    <w:t xml:space="preserve">flows </w:t>
                  </w:r>
                  <w:ins w:id="57" w:author="Author">
                    <w:r w:rsidR="009E7AA9">
                      <w:rPr>
                        <w:sz w:val="20"/>
                        <w:lang w:val="en-US"/>
                      </w:rPr>
                      <w:t xml:space="preserve">undiscounted </w:t>
                    </w:r>
                  </w:ins>
                  <w:del w:id="58" w:author="Author">
                    <w:r w:rsidRPr="00E00B83" w:rsidDel="009E7AA9">
                      <w:rPr>
                        <w:sz w:val="20"/>
                        <w:lang w:val="en-US"/>
                      </w:rPr>
                      <w:delText>are the T</w:delText>
                    </w:r>
                  </w:del>
                  <w:ins w:id="59" w:author="Author">
                    <w:r w:rsidR="009E7AA9">
                      <w:rPr>
                        <w:sz w:val="20"/>
                        <w:lang w:val="en-US"/>
                      </w:rPr>
                      <w:t xml:space="preserve">from </w:t>
                    </w:r>
                  </w:ins>
                  <w:del w:id="60" w:author="Author">
                    <w:r w:rsidRPr="00E00B83" w:rsidDel="009E7AA9">
                      <w:rPr>
                        <w:sz w:val="20"/>
                        <w:lang w:val="en-US"/>
                      </w:rPr>
                      <w:delText xml:space="preserve">otal </w:delText>
                    </w:r>
                  </w:del>
                  <w:r w:rsidRPr="00E00B83">
                    <w:rPr>
                      <w:sz w:val="20"/>
                      <w:lang w:val="en-US"/>
                    </w:rPr>
                    <w:t>amounts recoverable</w:t>
                  </w:r>
                  <w:ins w:id="61" w:author="Author">
                    <w:r w:rsidR="009E7AA9">
                      <w:rPr>
                        <w:sz w:val="20"/>
                        <w:lang w:val="en-US"/>
                      </w:rPr>
                      <w:t>s</w:t>
                    </w:r>
                  </w:ins>
                  <w:r w:rsidRPr="00E00B83">
                    <w:rPr>
                      <w:sz w:val="20"/>
                      <w:lang w:val="en-US"/>
                    </w:rPr>
                    <w:t xml:space="preserve"> from reinsurance and</w:t>
                  </w:r>
                  <w:r w:rsidR="00FB39DE" w:rsidRPr="00927CAF">
                    <w:rPr>
                      <w:sz w:val="20"/>
                      <w:lang w:val="en-US"/>
                    </w:rPr>
                    <w:t xml:space="preserve"> SPVs/Finite Re, including ceded intra group reinsurance</w:t>
                  </w:r>
                  <w:ins w:id="62" w:author="Author">
                    <w:r w:rsidR="008C470C">
                      <w:rPr>
                        <w:sz w:val="20"/>
                        <w:lang w:val="en-US"/>
                      </w:rPr>
                      <w:t xml:space="preserve">, </w:t>
                    </w:r>
                    <w:r w:rsidR="008C470C" w:rsidRPr="003005E9">
                      <w:rPr>
                        <w:sz w:val="20"/>
                        <w:lang w:val="en-US"/>
                        <w:rPrChange w:id="63" w:author="Author">
                          <w:rPr>
                            <w:rFonts w:ascii="Verdana" w:hAnsi="Verdana"/>
                            <w:color w:val="FF0000"/>
                            <w:sz w:val="20"/>
                            <w:lang w:val="en-US"/>
                          </w:rPr>
                        </w:rPrChange>
                      </w:rPr>
                      <w:t>including future reinsurance premiums</w:t>
                    </w:r>
                  </w:ins>
                  <w:r w:rsidR="00FB39DE" w:rsidRPr="00927CAF">
                    <w:rPr>
                      <w:sz w:val="20"/>
                      <w:lang w:val="en-US"/>
                    </w:rPr>
                    <w:t>.</w:t>
                  </w:r>
                  <w:r w:rsidR="009068E1" w:rsidRPr="00927CAF">
                    <w:rPr>
                      <w:sz w:val="20"/>
                      <w:lang w:val="en-US"/>
                    </w:rPr>
                    <w:t xml:space="preserve"> Amount s</w:t>
                  </w:r>
                  <w:r w:rsidRPr="00E00B83">
                    <w:rPr>
                      <w:sz w:val="20"/>
                      <w:lang w:val="en-US"/>
                    </w:rPr>
                    <w:t xml:space="preserve">hall be reported net of adjustment for counterparty default risk.  </w:t>
                  </w:r>
                </w:p>
              </w:tc>
            </w:tr>
          </w:tbl>
          <w:p w:rsidR="00C16324" w:rsidRPr="00E00B83" w:rsidRDefault="00C16324" w:rsidP="00C16324">
            <w:pPr>
              <w:rPr>
                <w:b/>
                <w:bCs/>
                <w:sz w:val="20"/>
                <w:lang w:val="en-US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4" w:author="Author">
              <w:tcPr>
                <w:tcW w:w="225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16324" w:rsidRPr="00E00B83" w:rsidRDefault="00C16324" w:rsidP="00C16324">
            <w:pPr>
              <w:rPr>
                <w:color w:val="000000"/>
                <w:sz w:val="20"/>
                <w:lang w:val="en-US"/>
              </w:rPr>
            </w:pPr>
          </w:p>
        </w:tc>
        <w:tc>
          <w:tcPr>
            <w:tcW w:w="8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5" w:author="Author">
              <w:tcPr>
                <w:tcW w:w="855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C16324" w:rsidRPr="00E00B83" w:rsidRDefault="00C16324" w:rsidP="00C16324">
            <w:pPr>
              <w:rPr>
                <w:sz w:val="20"/>
                <w:lang w:val="en-US"/>
              </w:rPr>
            </w:pPr>
          </w:p>
        </w:tc>
      </w:tr>
      <w:tr w:rsidR="00C16324" w:rsidRPr="00927CAF" w:rsidTr="00E00B83">
        <w:trPr>
          <w:trHeight w:val="315"/>
        </w:trPr>
        <w:tc>
          <w:tcPr>
            <w:tcW w:w="9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6324" w:rsidRPr="00E00B83" w:rsidRDefault="00C16324" w:rsidP="00C16324">
            <w:pPr>
              <w:rPr>
                <w:b/>
                <w:bCs/>
                <w:color w:val="000000"/>
                <w:sz w:val="20"/>
                <w:lang w:val="en-US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16324" w:rsidRPr="00E00B83" w:rsidRDefault="00C16324" w:rsidP="00C16324">
            <w:pPr>
              <w:rPr>
                <w:b/>
                <w:bCs/>
                <w:color w:val="000000"/>
                <w:sz w:val="20"/>
                <w:lang w:val="en-US"/>
              </w:rPr>
            </w:pPr>
          </w:p>
        </w:tc>
        <w:tc>
          <w:tcPr>
            <w:tcW w:w="8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16324" w:rsidRPr="00E00B83" w:rsidRDefault="00C16324" w:rsidP="00C16324">
            <w:pPr>
              <w:jc w:val="center"/>
              <w:rPr>
                <w:b/>
                <w:bCs/>
                <w:sz w:val="20"/>
                <w:lang w:val="en-US"/>
              </w:rPr>
            </w:pPr>
          </w:p>
        </w:tc>
      </w:tr>
    </w:tbl>
    <w:p w:rsidR="00CC5D0A" w:rsidRPr="00E00B83" w:rsidRDefault="00CC5D0A">
      <w:pPr>
        <w:rPr>
          <w:sz w:val="20"/>
          <w:lang w:val="en-US"/>
        </w:rPr>
      </w:pPr>
    </w:p>
    <w:sectPr w:rsidR="00CC5D0A" w:rsidRPr="00E00B83" w:rsidSect="00C16324">
      <w:pgSz w:w="11906" w:h="16838"/>
      <w:pgMar w:top="1417" w:right="1417" w:bottom="1417" w:left="1417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16541"/>
    <w:multiLevelType w:val="hybridMultilevel"/>
    <w:tmpl w:val="71542912"/>
    <w:lvl w:ilvl="0" w:tplc="8B781D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C16324"/>
    <w:rsid w:val="000C00E0"/>
    <w:rsid w:val="001212C5"/>
    <w:rsid w:val="00127A88"/>
    <w:rsid w:val="00164615"/>
    <w:rsid w:val="00173EC2"/>
    <w:rsid w:val="0021480E"/>
    <w:rsid w:val="00264A67"/>
    <w:rsid w:val="003005E9"/>
    <w:rsid w:val="00310039"/>
    <w:rsid w:val="003A6617"/>
    <w:rsid w:val="003B0765"/>
    <w:rsid w:val="004179BF"/>
    <w:rsid w:val="00473856"/>
    <w:rsid w:val="00475ACB"/>
    <w:rsid w:val="00491199"/>
    <w:rsid w:val="004A5A77"/>
    <w:rsid w:val="004B4CA6"/>
    <w:rsid w:val="004C5C0C"/>
    <w:rsid w:val="00501EEE"/>
    <w:rsid w:val="005277D8"/>
    <w:rsid w:val="00585D17"/>
    <w:rsid w:val="005942D8"/>
    <w:rsid w:val="005B0D7B"/>
    <w:rsid w:val="005B0E1C"/>
    <w:rsid w:val="005B69F6"/>
    <w:rsid w:val="005F422A"/>
    <w:rsid w:val="006630B3"/>
    <w:rsid w:val="00685908"/>
    <w:rsid w:val="006921E7"/>
    <w:rsid w:val="006F1E6F"/>
    <w:rsid w:val="00746DEA"/>
    <w:rsid w:val="00783CCB"/>
    <w:rsid w:val="007A5869"/>
    <w:rsid w:val="008C470C"/>
    <w:rsid w:val="008D4C0A"/>
    <w:rsid w:val="008F5E58"/>
    <w:rsid w:val="009068E1"/>
    <w:rsid w:val="00927CAF"/>
    <w:rsid w:val="009511ED"/>
    <w:rsid w:val="009638B8"/>
    <w:rsid w:val="0098447B"/>
    <w:rsid w:val="009E16C6"/>
    <w:rsid w:val="009E7AA9"/>
    <w:rsid w:val="009F19F7"/>
    <w:rsid w:val="00A169B8"/>
    <w:rsid w:val="00A74176"/>
    <w:rsid w:val="00AC1B56"/>
    <w:rsid w:val="00B477B0"/>
    <w:rsid w:val="00B601E1"/>
    <w:rsid w:val="00B60429"/>
    <w:rsid w:val="00B72203"/>
    <w:rsid w:val="00BC26F8"/>
    <w:rsid w:val="00BE6A6B"/>
    <w:rsid w:val="00C003C5"/>
    <w:rsid w:val="00C16324"/>
    <w:rsid w:val="00C21037"/>
    <w:rsid w:val="00C61D1C"/>
    <w:rsid w:val="00CC5D0A"/>
    <w:rsid w:val="00CE5591"/>
    <w:rsid w:val="00CF3935"/>
    <w:rsid w:val="00D97228"/>
    <w:rsid w:val="00DA50BA"/>
    <w:rsid w:val="00DC2301"/>
    <w:rsid w:val="00DD1B3B"/>
    <w:rsid w:val="00DE2F72"/>
    <w:rsid w:val="00E00B83"/>
    <w:rsid w:val="00E27B53"/>
    <w:rsid w:val="00E4368D"/>
    <w:rsid w:val="00E54780"/>
    <w:rsid w:val="00EB7F09"/>
    <w:rsid w:val="00F74E84"/>
    <w:rsid w:val="00F84251"/>
    <w:rsid w:val="00FB39DE"/>
    <w:rsid w:val="00FC081F"/>
    <w:rsid w:val="00FC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630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30B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D4C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8D4C0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D4C0A"/>
  </w:style>
  <w:style w:type="paragraph" w:styleId="CommentSubject">
    <w:name w:val="annotation subject"/>
    <w:basedOn w:val="CommentText"/>
    <w:next w:val="CommentText"/>
    <w:link w:val="CommentSubjectChar"/>
    <w:rsid w:val="008D4C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D4C0A"/>
    <w:rPr>
      <w:b/>
      <w:bCs/>
    </w:rPr>
  </w:style>
  <w:style w:type="paragraph" w:styleId="Revision">
    <w:name w:val="Revision"/>
    <w:hidden/>
    <w:uiPriority w:val="99"/>
    <w:semiHidden/>
    <w:rsid w:val="00164615"/>
    <w:rPr>
      <w:sz w:val="24"/>
    </w:rPr>
  </w:style>
  <w:style w:type="paragraph" w:styleId="ListParagraph">
    <w:name w:val="List Paragraph"/>
    <w:basedOn w:val="Normal"/>
    <w:uiPriority w:val="34"/>
    <w:qFormat/>
    <w:rsid w:val="009F19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630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30B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D4C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8D4C0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D4C0A"/>
  </w:style>
  <w:style w:type="paragraph" w:styleId="CommentSubject">
    <w:name w:val="annotation subject"/>
    <w:basedOn w:val="CommentText"/>
    <w:next w:val="CommentText"/>
    <w:link w:val="CommentSubjectChar"/>
    <w:rsid w:val="008D4C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D4C0A"/>
    <w:rPr>
      <w:b/>
      <w:bCs/>
    </w:rPr>
  </w:style>
  <w:style w:type="paragraph" w:styleId="Revision">
    <w:name w:val="Revision"/>
    <w:hidden/>
    <w:uiPriority w:val="99"/>
    <w:semiHidden/>
    <w:rsid w:val="00164615"/>
    <w:rPr>
      <w:sz w:val="24"/>
    </w:rPr>
  </w:style>
  <w:style w:type="paragraph" w:styleId="ListParagraph">
    <w:name w:val="List Paragraph"/>
    <w:basedOn w:val="Normal"/>
    <w:uiPriority w:val="34"/>
    <w:qFormat/>
    <w:rsid w:val="009F19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3082</Words>
  <Characters>17569</Characters>
  <Application>Microsoft Office Word</Application>
  <DocSecurity>0</DocSecurity>
  <Lines>146</Lines>
  <Paragraphs>41</Paragraphs>
  <ScaleCrop>false</ScaleCrop>
  <Company/>
  <LinksUpToDate>false</LinksUpToDate>
  <CharactersWithSpaces>20610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2015-07-02T23:44:00Z</dcterms:created>
  <dcterms:modified xsi:type="dcterms:W3CDTF">2015-07-02T23:44:00Z</dcterms:modified>
</cp:coreProperties>
</file>